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AA703B9" w14:textId="77777777" w:rsidR="00D462CC" w:rsidRDefault="00666037">
      <w:pPr>
        <w:jc w:val="center"/>
      </w:pPr>
      <w:r>
        <w:rPr>
          <w:rFonts w:ascii="Cambria" w:eastAsia="Cambria" w:hAnsi="Cambria" w:cs="Cambria"/>
          <w:b/>
          <w:sz w:val="28"/>
          <w:szCs w:val="28"/>
        </w:rPr>
        <w:t xml:space="preserve">World Language </w:t>
      </w:r>
    </w:p>
    <w:p w14:paraId="5446BD27" w14:textId="77777777" w:rsidR="00D462CC" w:rsidRDefault="00D462CC">
      <w:pPr>
        <w:jc w:val="center"/>
      </w:pPr>
    </w:p>
    <w:tbl>
      <w:tblPr>
        <w:tblStyle w:val="a"/>
        <w:tblW w:w="1079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0"/>
        <w:gridCol w:w="8465"/>
      </w:tblGrid>
      <w:tr w:rsidR="00D462CC" w14:paraId="314FD18B" w14:textId="77777777">
        <w:trPr>
          <w:trHeight w:val="420"/>
        </w:trPr>
        <w:tc>
          <w:tcPr>
            <w:tcW w:w="2330" w:type="dxa"/>
            <w:shd w:val="clear" w:color="auto" w:fill="F2F2F2"/>
            <w:vAlign w:val="center"/>
          </w:tcPr>
          <w:p w14:paraId="38D35F0E" w14:textId="77777777" w:rsidR="00D462CC" w:rsidRDefault="00666037">
            <w:pPr>
              <w:contextualSpacing w:val="0"/>
            </w:pPr>
            <w:r>
              <w:rPr>
                <w:b/>
              </w:rPr>
              <w:t>Language / Level</w:t>
            </w:r>
          </w:p>
        </w:tc>
        <w:tc>
          <w:tcPr>
            <w:tcW w:w="8465" w:type="dxa"/>
            <w:shd w:val="clear" w:color="auto" w:fill="FFFFFF"/>
            <w:vAlign w:val="center"/>
          </w:tcPr>
          <w:p w14:paraId="1FF2666B" w14:textId="77777777" w:rsidR="00D462CC" w:rsidRDefault="00666037">
            <w:pPr>
              <w:contextualSpacing w:val="0"/>
            </w:pPr>
            <w:r>
              <w:rPr>
                <w:b/>
              </w:rPr>
              <w:t>Spanish – Grade 5</w:t>
            </w:r>
          </w:p>
        </w:tc>
      </w:tr>
      <w:tr w:rsidR="00D462CC" w14:paraId="52CACACE" w14:textId="77777777">
        <w:trPr>
          <w:trHeight w:val="420"/>
        </w:trPr>
        <w:tc>
          <w:tcPr>
            <w:tcW w:w="2330" w:type="dxa"/>
            <w:shd w:val="clear" w:color="auto" w:fill="F2F2F2"/>
            <w:vAlign w:val="center"/>
          </w:tcPr>
          <w:p w14:paraId="5E267D96" w14:textId="77777777" w:rsidR="00D462CC" w:rsidRDefault="00666037">
            <w:pPr>
              <w:contextualSpacing w:val="0"/>
            </w:pPr>
            <w:r>
              <w:rPr>
                <w:b/>
              </w:rPr>
              <w:t>Performance Range</w:t>
            </w:r>
          </w:p>
        </w:tc>
        <w:tc>
          <w:tcPr>
            <w:tcW w:w="8465" w:type="dxa"/>
            <w:shd w:val="clear" w:color="auto" w:fill="FFFFFF"/>
            <w:vAlign w:val="center"/>
          </w:tcPr>
          <w:p w14:paraId="05ACD743" w14:textId="77777777" w:rsidR="00D462CC" w:rsidRDefault="00666037">
            <w:pPr>
              <w:contextualSpacing w:val="0"/>
            </w:pPr>
            <w:r>
              <w:rPr>
                <w:b/>
              </w:rPr>
              <w:t>Novice Mid/High</w:t>
            </w:r>
          </w:p>
        </w:tc>
      </w:tr>
      <w:tr w:rsidR="00D462CC" w14:paraId="64AABC6A" w14:textId="77777777">
        <w:trPr>
          <w:trHeight w:val="420"/>
        </w:trPr>
        <w:tc>
          <w:tcPr>
            <w:tcW w:w="10795" w:type="dxa"/>
            <w:gridSpan w:val="2"/>
            <w:shd w:val="clear" w:color="auto" w:fill="D9D9D9"/>
            <w:vAlign w:val="center"/>
          </w:tcPr>
          <w:p w14:paraId="48D313C8" w14:textId="77777777" w:rsidR="00D462CC" w:rsidRDefault="00666037">
            <w:pPr>
              <w:contextualSpacing w:val="0"/>
              <w:jc w:val="center"/>
            </w:pPr>
            <w:r>
              <w:rPr>
                <w:b/>
              </w:rPr>
              <w:t>Stage 1: Desired Results</w:t>
            </w:r>
          </w:p>
        </w:tc>
      </w:tr>
      <w:tr w:rsidR="00D462CC" w14:paraId="06BB4AFE" w14:textId="77777777">
        <w:trPr>
          <w:trHeight w:val="420"/>
        </w:trPr>
        <w:tc>
          <w:tcPr>
            <w:tcW w:w="2330" w:type="dxa"/>
            <w:shd w:val="clear" w:color="auto" w:fill="F2F2F2"/>
            <w:vAlign w:val="center"/>
          </w:tcPr>
          <w:p w14:paraId="050B29C5" w14:textId="77777777" w:rsidR="00D462CC" w:rsidRDefault="00666037">
            <w:pPr>
              <w:contextualSpacing w:val="0"/>
            </w:pPr>
            <w:r>
              <w:rPr>
                <w:b/>
              </w:rPr>
              <w:t>Theme/Topic</w:t>
            </w:r>
          </w:p>
        </w:tc>
        <w:tc>
          <w:tcPr>
            <w:tcW w:w="8465" w:type="dxa"/>
            <w:shd w:val="clear" w:color="auto" w:fill="FFFFFF"/>
            <w:vAlign w:val="center"/>
          </w:tcPr>
          <w:p w14:paraId="184E1654" w14:textId="77777777" w:rsidR="00D462CC" w:rsidRDefault="00666037">
            <w:pPr>
              <w:contextualSpacing w:val="0"/>
            </w:pPr>
            <w:r>
              <w:rPr>
                <w:b/>
              </w:rPr>
              <w:t>Exploring Time and Place: Let’s Explore Mexico</w:t>
            </w:r>
          </w:p>
        </w:tc>
      </w:tr>
      <w:tr w:rsidR="00D462CC" w14:paraId="0A5A9BAD" w14:textId="77777777">
        <w:trPr>
          <w:trHeight w:val="420"/>
        </w:trPr>
        <w:tc>
          <w:tcPr>
            <w:tcW w:w="2330" w:type="dxa"/>
            <w:shd w:val="clear" w:color="auto" w:fill="F2F2F2"/>
            <w:vAlign w:val="center"/>
          </w:tcPr>
          <w:p w14:paraId="5A38A7C5" w14:textId="77777777" w:rsidR="00D462CC" w:rsidRDefault="00666037">
            <w:pPr>
              <w:contextualSpacing w:val="0"/>
            </w:pPr>
            <w:r>
              <w:rPr>
                <w:b/>
              </w:rPr>
              <w:t>Essential Question</w:t>
            </w:r>
          </w:p>
        </w:tc>
        <w:tc>
          <w:tcPr>
            <w:tcW w:w="8465" w:type="dxa"/>
            <w:shd w:val="clear" w:color="auto" w:fill="FFFFFF"/>
            <w:vAlign w:val="center"/>
          </w:tcPr>
          <w:p w14:paraId="4A8924EE" w14:textId="77777777" w:rsidR="00D462CC" w:rsidRDefault="00666037">
            <w:pPr>
              <w:contextualSpacing w:val="0"/>
            </w:pPr>
            <w:r>
              <w:rPr>
                <w:b/>
              </w:rPr>
              <w:t xml:space="preserve">What makes a place special? </w:t>
            </w:r>
          </w:p>
        </w:tc>
      </w:tr>
      <w:tr w:rsidR="00D462CC" w14:paraId="5E3A9769" w14:textId="77777777">
        <w:trPr>
          <w:trHeight w:val="420"/>
        </w:trPr>
        <w:tc>
          <w:tcPr>
            <w:tcW w:w="10795" w:type="dxa"/>
            <w:gridSpan w:val="2"/>
            <w:shd w:val="clear" w:color="auto" w:fill="F2F2F2"/>
            <w:vAlign w:val="center"/>
          </w:tcPr>
          <w:p w14:paraId="5112EDD3" w14:textId="77777777" w:rsidR="00D462CC" w:rsidRDefault="00666037">
            <w:pPr>
              <w:contextualSpacing w:val="0"/>
              <w:jc w:val="center"/>
            </w:pPr>
            <w:r>
              <w:rPr>
                <w:b/>
              </w:rPr>
              <w:t>Learning Scenario</w:t>
            </w:r>
          </w:p>
        </w:tc>
      </w:tr>
      <w:tr w:rsidR="00D462CC" w14:paraId="771B7EC4" w14:textId="77777777">
        <w:trPr>
          <w:trHeight w:val="280"/>
        </w:trPr>
        <w:tc>
          <w:tcPr>
            <w:tcW w:w="10795" w:type="dxa"/>
            <w:gridSpan w:val="2"/>
            <w:shd w:val="clear" w:color="auto" w:fill="FFFFFF"/>
            <w:vAlign w:val="center"/>
          </w:tcPr>
          <w:p w14:paraId="08CF763B" w14:textId="77777777" w:rsidR="00D462CC" w:rsidRDefault="00666037">
            <w:pPr>
              <w:contextualSpacing w:val="0"/>
            </w:pPr>
            <w:r>
              <w:t>Students will prepare for and then “travel” to various locations in Mexico.  They will begin their trip in (place) where they will explore the places, food, animals and other unique characteristics. They will talk about what they like and don’t like and wi</w:t>
            </w:r>
            <w:r>
              <w:t>ll comment on what they want to do while there. They will continue to explore Mexico as they visit</w:t>
            </w:r>
            <w:proofErr w:type="gramStart"/>
            <w:r>
              <w:t>…..</w:t>
            </w:r>
            <w:proofErr w:type="gramEnd"/>
            <w:r>
              <w:t xml:space="preserve"> While in Mexico they will observe a Day of the Dead celebration and will see the Monarch Butterfly preserves. As they travel they will create a “scrapbook</w:t>
            </w:r>
            <w:r>
              <w:t xml:space="preserve">” that they will share with others. </w:t>
            </w:r>
          </w:p>
          <w:p w14:paraId="19F77C2B" w14:textId="77777777" w:rsidR="00D462CC" w:rsidRDefault="00D462CC">
            <w:pPr>
              <w:contextualSpacing w:val="0"/>
            </w:pPr>
          </w:p>
          <w:p w14:paraId="46634314" w14:textId="77777777" w:rsidR="00D462CC" w:rsidRDefault="00D462CC">
            <w:pPr>
              <w:contextualSpacing w:val="0"/>
            </w:pPr>
          </w:p>
          <w:p w14:paraId="69113EB7" w14:textId="77777777" w:rsidR="00D462CC" w:rsidRDefault="00D462CC">
            <w:pPr>
              <w:contextualSpacing w:val="0"/>
            </w:pPr>
          </w:p>
          <w:p w14:paraId="559FD443" w14:textId="77777777" w:rsidR="00D462CC" w:rsidRDefault="00D462CC">
            <w:pPr>
              <w:contextualSpacing w:val="0"/>
            </w:pPr>
          </w:p>
          <w:p w14:paraId="6F9EE9C0" w14:textId="77777777" w:rsidR="00D462CC" w:rsidRDefault="00D462CC">
            <w:pPr>
              <w:contextualSpacing w:val="0"/>
              <w:jc w:val="center"/>
            </w:pPr>
          </w:p>
          <w:p w14:paraId="3E7A5BAB" w14:textId="77777777" w:rsidR="00D462CC" w:rsidRDefault="00D462CC">
            <w:pPr>
              <w:contextualSpacing w:val="0"/>
              <w:jc w:val="center"/>
            </w:pPr>
          </w:p>
        </w:tc>
      </w:tr>
      <w:tr w:rsidR="00D462CC" w14:paraId="16B2730B" w14:textId="77777777">
        <w:trPr>
          <w:trHeight w:val="420"/>
        </w:trPr>
        <w:tc>
          <w:tcPr>
            <w:tcW w:w="10795" w:type="dxa"/>
            <w:gridSpan w:val="2"/>
            <w:shd w:val="clear" w:color="auto" w:fill="F2F2F2"/>
            <w:vAlign w:val="center"/>
          </w:tcPr>
          <w:p w14:paraId="74DB28A0" w14:textId="77777777" w:rsidR="00D462CC" w:rsidRDefault="00666037">
            <w:pPr>
              <w:contextualSpacing w:val="0"/>
              <w:jc w:val="center"/>
            </w:pPr>
            <w:r>
              <w:rPr>
                <w:b/>
              </w:rPr>
              <w:t>Unit Goals</w:t>
            </w:r>
          </w:p>
        </w:tc>
      </w:tr>
      <w:tr w:rsidR="00D462CC" w14:paraId="18B00E58" w14:textId="77777777">
        <w:trPr>
          <w:trHeight w:val="200"/>
        </w:trPr>
        <w:tc>
          <w:tcPr>
            <w:tcW w:w="10795" w:type="dxa"/>
            <w:gridSpan w:val="2"/>
          </w:tcPr>
          <w:p w14:paraId="56F43CA5" w14:textId="77777777" w:rsidR="00D462CC" w:rsidRDefault="00666037">
            <w:pPr>
              <w:contextualSpacing w:val="0"/>
            </w:pPr>
            <w:r>
              <w:t xml:space="preserve">Learners will be able to: </w:t>
            </w:r>
          </w:p>
          <w:p w14:paraId="72C76300" w14:textId="77777777" w:rsidR="00D462CC" w:rsidRDefault="00666037">
            <w:pPr>
              <w:numPr>
                <w:ilvl w:val="0"/>
                <w:numId w:val="3"/>
              </w:numPr>
              <w:ind w:hanging="360"/>
            </w:pPr>
            <w:r>
              <w:t>Introduce themselves to others</w:t>
            </w:r>
          </w:p>
          <w:p w14:paraId="662DE7C4" w14:textId="77777777" w:rsidR="00D462CC" w:rsidRDefault="00666037">
            <w:pPr>
              <w:numPr>
                <w:ilvl w:val="0"/>
                <w:numId w:val="3"/>
              </w:numPr>
              <w:ind w:hanging="360"/>
            </w:pPr>
            <w:r>
              <w:t>Say what they like to do both at home and while traveling in Mexico</w:t>
            </w:r>
          </w:p>
          <w:p w14:paraId="0A213248" w14:textId="77777777" w:rsidR="00D462CC" w:rsidRDefault="00666037">
            <w:pPr>
              <w:numPr>
                <w:ilvl w:val="0"/>
                <w:numId w:val="3"/>
              </w:numPr>
              <w:ind w:hanging="360"/>
            </w:pPr>
            <w:r>
              <w:t xml:space="preserve">Describe Mexico and places in Mexico </w:t>
            </w:r>
          </w:p>
          <w:p w14:paraId="3692B319" w14:textId="77777777" w:rsidR="00D462CC" w:rsidRDefault="00666037">
            <w:pPr>
              <w:numPr>
                <w:ilvl w:val="0"/>
                <w:numId w:val="3"/>
              </w:numPr>
              <w:ind w:hanging="360"/>
            </w:pPr>
            <w:r>
              <w:t>Talk about what they want and don’t want to do both at home and in Mexico</w:t>
            </w:r>
          </w:p>
          <w:p w14:paraId="34ED8FBD" w14:textId="77777777" w:rsidR="00D462CC" w:rsidRDefault="00666037">
            <w:pPr>
              <w:numPr>
                <w:ilvl w:val="0"/>
                <w:numId w:val="3"/>
              </w:numPr>
              <w:ind w:hanging="360"/>
            </w:pPr>
            <w:r>
              <w:t>Make simple comparisons between US and Mexico - weather, flags, food</w:t>
            </w:r>
          </w:p>
        </w:tc>
      </w:tr>
    </w:tbl>
    <w:p w14:paraId="352300CA" w14:textId="77777777" w:rsidR="00D462CC" w:rsidRDefault="00D462CC"/>
    <w:tbl>
      <w:tblPr>
        <w:tblStyle w:val="a0"/>
        <w:tblW w:w="1079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7"/>
        <w:gridCol w:w="5398"/>
      </w:tblGrid>
      <w:tr w:rsidR="00D462CC" w14:paraId="6D761AAA" w14:textId="77777777">
        <w:trPr>
          <w:trHeight w:val="420"/>
        </w:trPr>
        <w:tc>
          <w:tcPr>
            <w:tcW w:w="10795" w:type="dxa"/>
            <w:gridSpan w:val="2"/>
            <w:shd w:val="clear" w:color="auto" w:fill="D9D9D9"/>
            <w:vAlign w:val="center"/>
          </w:tcPr>
          <w:p w14:paraId="1AE20F6A" w14:textId="77777777" w:rsidR="00D462CC" w:rsidRDefault="00666037">
            <w:pPr>
              <w:contextualSpacing w:val="0"/>
              <w:jc w:val="center"/>
            </w:pPr>
            <w:r>
              <w:rPr>
                <w:b/>
              </w:rPr>
              <w:t>Stage 2: Assessment Evidence</w:t>
            </w:r>
          </w:p>
        </w:tc>
      </w:tr>
      <w:tr w:rsidR="00D462CC" w14:paraId="35114515" w14:textId="77777777">
        <w:trPr>
          <w:trHeight w:val="420"/>
        </w:trPr>
        <w:tc>
          <w:tcPr>
            <w:tcW w:w="10795" w:type="dxa"/>
            <w:gridSpan w:val="2"/>
            <w:shd w:val="clear" w:color="auto" w:fill="F2F2F2"/>
            <w:vAlign w:val="center"/>
          </w:tcPr>
          <w:p w14:paraId="66E9DEB2" w14:textId="77777777" w:rsidR="00D462CC" w:rsidRDefault="00666037">
            <w:pPr>
              <w:contextualSpacing w:val="0"/>
              <w:jc w:val="center"/>
            </w:pPr>
            <w:r>
              <w:rPr>
                <w:b/>
              </w:rPr>
              <w:t xml:space="preserve">Summative Performance Tasks </w:t>
            </w:r>
          </w:p>
        </w:tc>
      </w:tr>
      <w:tr w:rsidR="00D462CC" w14:paraId="31A2674C" w14:textId="77777777">
        <w:trPr>
          <w:trHeight w:val="280"/>
        </w:trPr>
        <w:tc>
          <w:tcPr>
            <w:tcW w:w="10795" w:type="dxa"/>
            <w:gridSpan w:val="2"/>
            <w:shd w:val="clear" w:color="auto" w:fill="F2F2F2"/>
            <w:vAlign w:val="center"/>
          </w:tcPr>
          <w:p w14:paraId="7293F81D" w14:textId="77777777" w:rsidR="00D462CC" w:rsidRDefault="00666037">
            <w:pPr>
              <w:contextualSpacing w:val="0"/>
              <w:jc w:val="center"/>
            </w:pPr>
            <w:r>
              <w:rPr>
                <w:b/>
              </w:rPr>
              <w:t>Interpretive</w:t>
            </w:r>
          </w:p>
        </w:tc>
      </w:tr>
      <w:tr w:rsidR="00D462CC" w14:paraId="6F90B3B5" w14:textId="77777777">
        <w:trPr>
          <w:trHeight w:val="200"/>
        </w:trPr>
        <w:tc>
          <w:tcPr>
            <w:tcW w:w="10795" w:type="dxa"/>
            <w:gridSpan w:val="2"/>
            <w:vAlign w:val="center"/>
          </w:tcPr>
          <w:p w14:paraId="3E61A4B4" w14:textId="77777777" w:rsidR="00D462CC" w:rsidRDefault="00666037">
            <w:pPr>
              <w:numPr>
                <w:ilvl w:val="0"/>
                <w:numId w:val="1"/>
              </w:numPr>
              <w:ind w:hanging="360"/>
            </w:pPr>
            <w:r>
              <w:t xml:space="preserve">Students will select an appropriate image based on what they hear being described. </w:t>
            </w:r>
          </w:p>
          <w:p w14:paraId="42F85BEA" w14:textId="77777777" w:rsidR="00D462CC" w:rsidRDefault="00666037">
            <w:pPr>
              <w:numPr>
                <w:ilvl w:val="0"/>
                <w:numId w:val="1"/>
              </w:numPr>
              <w:ind w:hanging="360"/>
            </w:pPr>
            <w:r>
              <w:t xml:space="preserve">Students will match simple written descriptions to images. </w:t>
            </w:r>
          </w:p>
          <w:p w14:paraId="4CEB07A2" w14:textId="77777777" w:rsidR="00D462CC" w:rsidRDefault="00666037">
            <w:pPr>
              <w:numPr>
                <w:ilvl w:val="0"/>
                <w:numId w:val="1"/>
              </w:numPr>
              <w:ind w:hanging="360"/>
            </w:pPr>
            <w:r>
              <w:t xml:space="preserve">Students will look at simple tourist ads and comment on what they understand. </w:t>
            </w:r>
          </w:p>
        </w:tc>
      </w:tr>
      <w:tr w:rsidR="00D462CC" w14:paraId="39EE43A0" w14:textId="77777777">
        <w:trPr>
          <w:trHeight w:val="280"/>
        </w:trPr>
        <w:tc>
          <w:tcPr>
            <w:tcW w:w="5397" w:type="dxa"/>
            <w:shd w:val="clear" w:color="auto" w:fill="F2F2F2"/>
            <w:vAlign w:val="center"/>
          </w:tcPr>
          <w:p w14:paraId="1D4B0923" w14:textId="77777777" w:rsidR="00D462CC" w:rsidRDefault="00666037">
            <w:pPr>
              <w:contextualSpacing w:val="0"/>
              <w:jc w:val="center"/>
            </w:pPr>
            <w:r>
              <w:rPr>
                <w:b/>
              </w:rPr>
              <w:t>Presentational</w:t>
            </w:r>
          </w:p>
        </w:tc>
        <w:tc>
          <w:tcPr>
            <w:tcW w:w="5398" w:type="dxa"/>
            <w:shd w:val="clear" w:color="auto" w:fill="F2F2F2"/>
            <w:vAlign w:val="center"/>
          </w:tcPr>
          <w:p w14:paraId="62AA4A38" w14:textId="77777777" w:rsidR="00D462CC" w:rsidRDefault="00666037">
            <w:pPr>
              <w:contextualSpacing w:val="0"/>
              <w:jc w:val="center"/>
            </w:pPr>
            <w:r>
              <w:rPr>
                <w:b/>
              </w:rPr>
              <w:t>Interpersonal</w:t>
            </w:r>
          </w:p>
        </w:tc>
      </w:tr>
      <w:tr w:rsidR="00D462CC" w14:paraId="53B5C46D" w14:textId="77777777">
        <w:trPr>
          <w:trHeight w:val="200"/>
        </w:trPr>
        <w:tc>
          <w:tcPr>
            <w:tcW w:w="5397" w:type="dxa"/>
            <w:vAlign w:val="center"/>
          </w:tcPr>
          <w:p w14:paraId="04A51F94" w14:textId="77777777" w:rsidR="00D462CC" w:rsidRDefault="00666037">
            <w:pPr>
              <w:contextualSpacing w:val="0"/>
            </w:pPr>
            <w:r>
              <w:t>Students will create a multimedia journal that includes information about their trip to Mexico. They will share this journal with others. Journal - pictures and captions of their trip to each region of Mexico.</w:t>
            </w:r>
          </w:p>
        </w:tc>
        <w:tc>
          <w:tcPr>
            <w:tcW w:w="5398" w:type="dxa"/>
          </w:tcPr>
          <w:p w14:paraId="4DB92B0F" w14:textId="77777777" w:rsidR="00D462CC" w:rsidRDefault="00666037">
            <w:pPr>
              <w:contextualSpacing w:val="0"/>
            </w:pPr>
            <w:r>
              <w:t>Students will share pictures from their trip w</w:t>
            </w:r>
            <w:r>
              <w:t xml:space="preserve">ith others and will ask and answer questions to find out what they and others like and want to do. </w:t>
            </w:r>
          </w:p>
        </w:tc>
      </w:tr>
    </w:tbl>
    <w:p w14:paraId="7F3D6B9A" w14:textId="77777777" w:rsidR="00D462CC" w:rsidRDefault="00D462CC"/>
    <w:tbl>
      <w:tblPr>
        <w:tblStyle w:val="a1"/>
        <w:tblW w:w="1079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0"/>
        <w:gridCol w:w="1268"/>
        <w:gridCol w:w="3598"/>
        <w:gridCol w:w="3599"/>
      </w:tblGrid>
      <w:tr w:rsidR="00D462CC" w14:paraId="63FC65F7" w14:textId="77777777">
        <w:trPr>
          <w:trHeight w:val="420"/>
        </w:trPr>
        <w:tc>
          <w:tcPr>
            <w:tcW w:w="10795" w:type="dxa"/>
            <w:gridSpan w:val="4"/>
            <w:shd w:val="clear" w:color="auto" w:fill="F2F2F2"/>
            <w:vAlign w:val="center"/>
          </w:tcPr>
          <w:p w14:paraId="7255E343" w14:textId="77777777" w:rsidR="00D462CC" w:rsidRDefault="00666037">
            <w:pPr>
              <w:contextualSpacing w:val="0"/>
              <w:jc w:val="center"/>
            </w:pPr>
            <w:r>
              <w:rPr>
                <w:b/>
              </w:rPr>
              <w:t>Can Do Statements</w:t>
            </w:r>
          </w:p>
        </w:tc>
      </w:tr>
      <w:tr w:rsidR="00D462CC" w14:paraId="285CA07D" w14:textId="77777777">
        <w:trPr>
          <w:trHeight w:val="320"/>
        </w:trPr>
        <w:tc>
          <w:tcPr>
            <w:tcW w:w="2330" w:type="dxa"/>
            <w:shd w:val="clear" w:color="auto" w:fill="F2F2F2"/>
            <w:vAlign w:val="center"/>
          </w:tcPr>
          <w:p w14:paraId="64E0B2D5" w14:textId="77777777" w:rsidR="00D462CC" w:rsidRDefault="00666037">
            <w:pPr>
              <w:contextualSpacing w:val="0"/>
            </w:pPr>
            <w:r>
              <w:rPr>
                <w:b/>
              </w:rPr>
              <w:t>Interpretive</w:t>
            </w:r>
          </w:p>
        </w:tc>
        <w:tc>
          <w:tcPr>
            <w:tcW w:w="8465" w:type="dxa"/>
            <w:gridSpan w:val="3"/>
          </w:tcPr>
          <w:p w14:paraId="1B398A1F" w14:textId="77777777" w:rsidR="00D462CC" w:rsidRDefault="00666037">
            <w:pPr>
              <w:ind w:left="144"/>
              <w:contextualSpacing w:val="0"/>
            </w:pPr>
            <w:r>
              <w:t>(L)</w:t>
            </w:r>
          </w:p>
          <w:p w14:paraId="09747A97" w14:textId="77777777" w:rsidR="00D462CC" w:rsidRDefault="00D462CC">
            <w:pPr>
              <w:ind w:left="144"/>
              <w:contextualSpacing w:val="0"/>
            </w:pPr>
          </w:p>
          <w:p w14:paraId="548FB697" w14:textId="77777777" w:rsidR="00D462CC" w:rsidRDefault="00D462CC">
            <w:pPr>
              <w:contextualSpacing w:val="0"/>
            </w:pPr>
          </w:p>
        </w:tc>
      </w:tr>
      <w:tr w:rsidR="00D462CC" w14:paraId="05D6AD33" w14:textId="77777777">
        <w:tc>
          <w:tcPr>
            <w:tcW w:w="2330" w:type="dxa"/>
            <w:shd w:val="clear" w:color="auto" w:fill="F2F2F2"/>
            <w:vAlign w:val="center"/>
          </w:tcPr>
          <w:p w14:paraId="0485A8E4" w14:textId="77777777" w:rsidR="00D462CC" w:rsidRDefault="00666037">
            <w:pPr>
              <w:contextualSpacing w:val="0"/>
            </w:pPr>
            <w:r>
              <w:rPr>
                <w:b/>
              </w:rPr>
              <w:lastRenderedPageBreak/>
              <w:t>Presentational</w:t>
            </w:r>
          </w:p>
        </w:tc>
        <w:tc>
          <w:tcPr>
            <w:tcW w:w="8465" w:type="dxa"/>
            <w:gridSpan w:val="3"/>
          </w:tcPr>
          <w:p w14:paraId="16ACDF43" w14:textId="77777777" w:rsidR="00D462CC" w:rsidRDefault="00D462CC">
            <w:pPr>
              <w:contextualSpacing w:val="0"/>
            </w:pPr>
          </w:p>
          <w:p w14:paraId="00FDDC2B" w14:textId="77777777" w:rsidR="00D462CC" w:rsidRDefault="00D462CC">
            <w:pPr>
              <w:ind w:left="144"/>
              <w:contextualSpacing w:val="0"/>
            </w:pPr>
          </w:p>
          <w:p w14:paraId="25F41465" w14:textId="77777777" w:rsidR="00D462CC" w:rsidRDefault="00D462CC">
            <w:pPr>
              <w:ind w:left="144"/>
              <w:contextualSpacing w:val="0"/>
            </w:pPr>
          </w:p>
          <w:p w14:paraId="1FBF3811" w14:textId="77777777" w:rsidR="00D462CC" w:rsidRDefault="00D462CC">
            <w:pPr>
              <w:ind w:left="144"/>
              <w:contextualSpacing w:val="0"/>
            </w:pPr>
          </w:p>
        </w:tc>
      </w:tr>
      <w:tr w:rsidR="00D462CC" w14:paraId="3091C3E6" w14:textId="77777777">
        <w:tc>
          <w:tcPr>
            <w:tcW w:w="2330" w:type="dxa"/>
            <w:shd w:val="clear" w:color="auto" w:fill="F2F2F2"/>
            <w:vAlign w:val="center"/>
          </w:tcPr>
          <w:p w14:paraId="17BF1E29" w14:textId="77777777" w:rsidR="00D462CC" w:rsidRDefault="00666037">
            <w:pPr>
              <w:contextualSpacing w:val="0"/>
            </w:pPr>
            <w:r>
              <w:rPr>
                <w:b/>
              </w:rPr>
              <w:t>Interpersonal</w:t>
            </w:r>
          </w:p>
        </w:tc>
        <w:tc>
          <w:tcPr>
            <w:tcW w:w="8465" w:type="dxa"/>
            <w:gridSpan w:val="3"/>
          </w:tcPr>
          <w:p w14:paraId="19F4D590" w14:textId="77777777" w:rsidR="00D462CC" w:rsidRDefault="00D462CC">
            <w:pPr>
              <w:ind w:left="144"/>
              <w:contextualSpacing w:val="0"/>
            </w:pPr>
          </w:p>
          <w:p w14:paraId="60B1BC28" w14:textId="77777777" w:rsidR="00D462CC" w:rsidRDefault="00D462CC">
            <w:pPr>
              <w:ind w:left="144"/>
              <w:contextualSpacing w:val="0"/>
            </w:pPr>
          </w:p>
          <w:p w14:paraId="1D8C2DA0" w14:textId="77777777" w:rsidR="00D462CC" w:rsidRDefault="00D462CC">
            <w:pPr>
              <w:ind w:left="144"/>
              <w:contextualSpacing w:val="0"/>
            </w:pPr>
          </w:p>
          <w:p w14:paraId="25BF2240" w14:textId="77777777" w:rsidR="00D462CC" w:rsidRDefault="00D462CC">
            <w:pPr>
              <w:contextualSpacing w:val="0"/>
            </w:pPr>
          </w:p>
        </w:tc>
      </w:tr>
      <w:tr w:rsidR="00D462CC" w14:paraId="56778090" w14:textId="77777777">
        <w:trPr>
          <w:trHeight w:val="480"/>
        </w:trPr>
        <w:tc>
          <w:tcPr>
            <w:tcW w:w="3598" w:type="dxa"/>
            <w:gridSpan w:val="2"/>
            <w:shd w:val="clear" w:color="auto" w:fill="F2F2F2"/>
            <w:vAlign w:val="center"/>
          </w:tcPr>
          <w:p w14:paraId="63150F71" w14:textId="77777777" w:rsidR="00D462CC" w:rsidRDefault="00666037">
            <w:pPr>
              <w:contextualSpacing w:val="0"/>
              <w:jc w:val="center"/>
            </w:pPr>
            <w:r>
              <w:rPr>
                <w:b/>
              </w:rPr>
              <w:t>Supporting</w:t>
            </w:r>
          </w:p>
          <w:p w14:paraId="39FE476E" w14:textId="77777777" w:rsidR="00D462CC" w:rsidRDefault="00666037">
            <w:pPr>
              <w:contextualSpacing w:val="0"/>
              <w:jc w:val="center"/>
            </w:pPr>
            <w:r>
              <w:rPr>
                <w:b/>
              </w:rPr>
              <w:t>Functions</w:t>
            </w:r>
          </w:p>
        </w:tc>
        <w:tc>
          <w:tcPr>
            <w:tcW w:w="3598" w:type="dxa"/>
            <w:shd w:val="clear" w:color="auto" w:fill="F2F2F2"/>
            <w:vAlign w:val="center"/>
          </w:tcPr>
          <w:p w14:paraId="6B071795" w14:textId="77777777" w:rsidR="00D462CC" w:rsidRDefault="00666037">
            <w:pPr>
              <w:contextualSpacing w:val="0"/>
              <w:jc w:val="center"/>
            </w:pPr>
            <w:r>
              <w:rPr>
                <w:b/>
              </w:rPr>
              <w:t>Supporting</w:t>
            </w:r>
          </w:p>
          <w:p w14:paraId="0A209A0E" w14:textId="77777777" w:rsidR="00D462CC" w:rsidRDefault="00666037">
            <w:pPr>
              <w:contextualSpacing w:val="0"/>
              <w:jc w:val="center"/>
            </w:pPr>
            <w:r>
              <w:rPr>
                <w:b/>
              </w:rPr>
              <w:t>Structures/Patterns</w:t>
            </w:r>
          </w:p>
        </w:tc>
        <w:tc>
          <w:tcPr>
            <w:tcW w:w="3599" w:type="dxa"/>
            <w:shd w:val="clear" w:color="auto" w:fill="F2F2F2"/>
            <w:vAlign w:val="center"/>
          </w:tcPr>
          <w:p w14:paraId="1FC2C65B" w14:textId="77777777" w:rsidR="00D462CC" w:rsidRDefault="00666037">
            <w:pPr>
              <w:contextualSpacing w:val="0"/>
              <w:jc w:val="center"/>
            </w:pPr>
            <w:r>
              <w:rPr>
                <w:b/>
              </w:rPr>
              <w:t xml:space="preserve">Priority </w:t>
            </w:r>
          </w:p>
          <w:p w14:paraId="0E405E8A" w14:textId="77777777" w:rsidR="00D462CC" w:rsidRDefault="00666037">
            <w:pPr>
              <w:contextualSpacing w:val="0"/>
              <w:jc w:val="center"/>
            </w:pPr>
            <w:r>
              <w:rPr>
                <w:b/>
              </w:rPr>
              <w:t>Vocabulary</w:t>
            </w:r>
          </w:p>
        </w:tc>
      </w:tr>
      <w:tr w:rsidR="00D462CC" w14:paraId="0B8C6142" w14:textId="77777777">
        <w:trPr>
          <w:trHeight w:val="280"/>
        </w:trPr>
        <w:tc>
          <w:tcPr>
            <w:tcW w:w="3598" w:type="dxa"/>
            <w:gridSpan w:val="2"/>
          </w:tcPr>
          <w:p w14:paraId="418C0980" w14:textId="77777777" w:rsidR="00D462CC" w:rsidRDefault="00666037">
            <w:pPr>
              <w:ind w:left="144"/>
              <w:contextualSpacing w:val="0"/>
              <w:jc w:val="both"/>
            </w:pPr>
            <w:r>
              <w:t>Greet and Leave others</w:t>
            </w:r>
          </w:p>
        </w:tc>
        <w:tc>
          <w:tcPr>
            <w:tcW w:w="3598" w:type="dxa"/>
          </w:tcPr>
          <w:p w14:paraId="345550A3" w14:textId="77777777" w:rsidR="00D462CC" w:rsidRDefault="00666037">
            <w:pPr>
              <w:contextualSpacing w:val="0"/>
              <w:jc w:val="both"/>
            </w:pPr>
            <w:r>
              <w:t>Hello (Greetings)</w:t>
            </w:r>
          </w:p>
          <w:p w14:paraId="48034E96" w14:textId="77777777" w:rsidR="00D462CC" w:rsidRDefault="00D462CC">
            <w:pPr>
              <w:contextualSpacing w:val="0"/>
              <w:jc w:val="both"/>
            </w:pPr>
          </w:p>
        </w:tc>
        <w:tc>
          <w:tcPr>
            <w:tcW w:w="3599" w:type="dxa"/>
            <w:vMerge w:val="restart"/>
          </w:tcPr>
          <w:p w14:paraId="41EAB45F" w14:textId="77777777" w:rsidR="00D462CC" w:rsidRDefault="00666037">
            <w:pPr>
              <w:contextualSpacing w:val="0"/>
            </w:pPr>
            <w:r>
              <w:t>Activities - associated with Mexico</w:t>
            </w:r>
          </w:p>
          <w:p w14:paraId="64167F38" w14:textId="77777777" w:rsidR="00D462CC" w:rsidRDefault="00666037">
            <w:pPr>
              <w:contextualSpacing w:val="0"/>
            </w:pPr>
            <w:r>
              <w:t>Weather</w:t>
            </w:r>
          </w:p>
          <w:p w14:paraId="4E1B77F6" w14:textId="77777777" w:rsidR="00D462CC" w:rsidRDefault="00666037">
            <w:pPr>
              <w:contextualSpacing w:val="0"/>
            </w:pPr>
            <w:r>
              <w:t>Animals - iguana, Monarch, Jaguar</w:t>
            </w:r>
          </w:p>
          <w:p w14:paraId="0ED5F26F" w14:textId="77777777" w:rsidR="00D462CC" w:rsidRDefault="00666037">
            <w:pPr>
              <w:contextualSpacing w:val="0"/>
            </w:pPr>
            <w:r>
              <w:t>Adjectives - size, color</w:t>
            </w:r>
          </w:p>
          <w:p w14:paraId="40C24C8A" w14:textId="77777777" w:rsidR="00D462CC" w:rsidRDefault="00666037">
            <w:pPr>
              <w:contextualSpacing w:val="0"/>
            </w:pPr>
            <w:r>
              <w:t>Mexican foods</w:t>
            </w:r>
          </w:p>
          <w:p w14:paraId="78FF1728" w14:textId="77777777" w:rsidR="00D462CC" w:rsidRDefault="00D462CC">
            <w:pPr>
              <w:contextualSpacing w:val="0"/>
            </w:pPr>
          </w:p>
          <w:p w14:paraId="6D284F3E" w14:textId="77777777" w:rsidR="00D462CC" w:rsidRDefault="00D462CC">
            <w:pPr>
              <w:contextualSpacing w:val="0"/>
            </w:pPr>
          </w:p>
          <w:p w14:paraId="3E74E526" w14:textId="77777777" w:rsidR="00D462CC" w:rsidRDefault="00D462CC">
            <w:pPr>
              <w:contextualSpacing w:val="0"/>
            </w:pPr>
          </w:p>
          <w:p w14:paraId="2587C4BD" w14:textId="77777777" w:rsidR="00D462CC" w:rsidRDefault="00D462CC">
            <w:pPr>
              <w:contextualSpacing w:val="0"/>
            </w:pPr>
          </w:p>
          <w:p w14:paraId="649349A5" w14:textId="77777777" w:rsidR="00D462CC" w:rsidRDefault="00D462CC">
            <w:pPr>
              <w:contextualSpacing w:val="0"/>
            </w:pPr>
          </w:p>
          <w:p w14:paraId="017D279F" w14:textId="77777777" w:rsidR="00D462CC" w:rsidRDefault="00D462CC">
            <w:pPr>
              <w:contextualSpacing w:val="0"/>
            </w:pPr>
          </w:p>
          <w:p w14:paraId="3965A8B9" w14:textId="77777777" w:rsidR="00D462CC" w:rsidRDefault="00D462CC">
            <w:pPr>
              <w:contextualSpacing w:val="0"/>
            </w:pPr>
          </w:p>
          <w:p w14:paraId="0C069043" w14:textId="77777777" w:rsidR="00D462CC" w:rsidRDefault="00D462CC">
            <w:pPr>
              <w:contextualSpacing w:val="0"/>
            </w:pPr>
          </w:p>
          <w:p w14:paraId="72D90B1E" w14:textId="77777777" w:rsidR="00D462CC" w:rsidRDefault="00D462CC">
            <w:pPr>
              <w:contextualSpacing w:val="0"/>
            </w:pPr>
            <w:bookmarkStart w:id="0" w:name="_GoBack"/>
            <w:bookmarkEnd w:id="0"/>
          </w:p>
        </w:tc>
      </w:tr>
      <w:tr w:rsidR="00D462CC" w14:paraId="362ADAD6" w14:textId="77777777">
        <w:trPr>
          <w:trHeight w:val="280"/>
        </w:trPr>
        <w:tc>
          <w:tcPr>
            <w:tcW w:w="3598" w:type="dxa"/>
            <w:gridSpan w:val="2"/>
          </w:tcPr>
          <w:p w14:paraId="237BCF0F" w14:textId="77777777" w:rsidR="00D462CC" w:rsidRDefault="00666037">
            <w:pPr>
              <w:ind w:left="144"/>
              <w:contextualSpacing w:val="0"/>
              <w:jc w:val="both"/>
            </w:pPr>
            <w:r>
              <w:t>Getting to know you (in future years)</w:t>
            </w:r>
          </w:p>
        </w:tc>
        <w:tc>
          <w:tcPr>
            <w:tcW w:w="3598" w:type="dxa"/>
          </w:tcPr>
          <w:p w14:paraId="5FC3411F" w14:textId="77777777" w:rsidR="00D462CC" w:rsidRDefault="00666037">
            <w:pPr>
              <w:contextualSpacing w:val="0"/>
              <w:jc w:val="both"/>
            </w:pPr>
            <w:r>
              <w:t>What is your name?</w:t>
            </w:r>
          </w:p>
          <w:p w14:paraId="60A637D3" w14:textId="77777777" w:rsidR="00D462CC" w:rsidRDefault="00666037">
            <w:pPr>
              <w:contextualSpacing w:val="0"/>
              <w:jc w:val="both"/>
            </w:pPr>
            <w:r>
              <w:t>My name is….</w:t>
            </w:r>
          </w:p>
        </w:tc>
        <w:tc>
          <w:tcPr>
            <w:tcW w:w="3599" w:type="dxa"/>
            <w:vMerge/>
          </w:tcPr>
          <w:p w14:paraId="63B87344" w14:textId="77777777" w:rsidR="00D462CC" w:rsidRDefault="00D462CC">
            <w:pPr>
              <w:contextualSpacing w:val="0"/>
            </w:pPr>
          </w:p>
        </w:tc>
      </w:tr>
      <w:tr w:rsidR="00845CA0" w14:paraId="48609FEF" w14:textId="77777777">
        <w:trPr>
          <w:trHeight w:val="280"/>
          <w:ins w:id="1" w:author="Microsoft Office User" w:date="2016-05-25T11:44:00Z"/>
        </w:trPr>
        <w:tc>
          <w:tcPr>
            <w:tcW w:w="3598" w:type="dxa"/>
            <w:gridSpan w:val="2"/>
          </w:tcPr>
          <w:p w14:paraId="251A0322" w14:textId="77777777" w:rsidR="00845CA0" w:rsidRDefault="00845CA0">
            <w:pPr>
              <w:ind w:left="144"/>
              <w:jc w:val="both"/>
              <w:rPr>
                <w:ins w:id="2" w:author="Microsoft Office User" w:date="2016-05-25T11:44:00Z"/>
              </w:rPr>
            </w:pPr>
            <w:ins w:id="3" w:author="Microsoft Office User" w:date="2016-05-25T11:44:00Z">
              <w:r>
                <w:t>State some simple facts about (Oaxaca)</w:t>
              </w:r>
            </w:ins>
          </w:p>
        </w:tc>
        <w:tc>
          <w:tcPr>
            <w:tcW w:w="3598" w:type="dxa"/>
          </w:tcPr>
          <w:p w14:paraId="71F6FC73" w14:textId="77777777" w:rsidR="00845CA0" w:rsidRDefault="00845CA0">
            <w:pPr>
              <w:jc w:val="both"/>
              <w:rPr>
                <w:ins w:id="4" w:author="Microsoft Office User" w:date="2016-05-25T11:44:00Z"/>
              </w:rPr>
            </w:pPr>
          </w:p>
        </w:tc>
        <w:tc>
          <w:tcPr>
            <w:tcW w:w="3599" w:type="dxa"/>
            <w:vMerge/>
          </w:tcPr>
          <w:p w14:paraId="2B3FC476" w14:textId="77777777" w:rsidR="00845CA0" w:rsidRDefault="00845CA0">
            <w:pPr>
              <w:rPr>
                <w:ins w:id="5" w:author="Microsoft Office User" w:date="2016-05-25T11:44:00Z"/>
              </w:rPr>
            </w:pPr>
          </w:p>
        </w:tc>
      </w:tr>
      <w:tr w:rsidR="00D462CC" w14:paraId="1F2C3EAF" w14:textId="77777777">
        <w:trPr>
          <w:trHeight w:val="280"/>
        </w:trPr>
        <w:tc>
          <w:tcPr>
            <w:tcW w:w="3598" w:type="dxa"/>
            <w:gridSpan w:val="2"/>
          </w:tcPr>
          <w:p w14:paraId="3DE46F16" w14:textId="77777777" w:rsidR="00D462CC" w:rsidRDefault="00666037">
            <w:pPr>
              <w:ind w:left="144"/>
              <w:contextualSpacing w:val="0"/>
            </w:pPr>
            <w:r>
              <w:t>Talk about where I and others want or don’t want to go</w:t>
            </w:r>
          </w:p>
        </w:tc>
        <w:tc>
          <w:tcPr>
            <w:tcW w:w="3598" w:type="dxa"/>
          </w:tcPr>
          <w:p w14:paraId="7F8681F8" w14:textId="77777777" w:rsidR="00666037" w:rsidRDefault="00666037" w:rsidP="00666037">
            <w:pPr>
              <w:jc w:val="both"/>
              <w:rPr>
                <w:ins w:id="6" w:author="Microsoft Office User" w:date="2016-05-25T11:54:00Z"/>
              </w:rPr>
            </w:pPr>
            <w:ins w:id="7" w:author="Microsoft Office User" w:date="2016-05-25T11:54:00Z">
              <w:r>
                <w:t xml:space="preserve">Where do you want to go? </w:t>
              </w:r>
            </w:ins>
          </w:p>
          <w:p w14:paraId="66350545" w14:textId="77777777" w:rsidR="00666037" w:rsidRDefault="00666037" w:rsidP="00666037">
            <w:pPr>
              <w:jc w:val="both"/>
              <w:rPr>
                <w:ins w:id="8" w:author="Microsoft Office User" w:date="2016-05-25T11:54:00Z"/>
              </w:rPr>
            </w:pPr>
            <w:ins w:id="9" w:author="Microsoft Office User" w:date="2016-05-25T11:54:00Z">
              <w:r>
                <w:t>I want to go to (Mexico).</w:t>
              </w:r>
            </w:ins>
          </w:p>
          <w:p w14:paraId="1B1823C7" w14:textId="77777777" w:rsidR="00666037" w:rsidRDefault="00666037" w:rsidP="00666037">
            <w:pPr>
              <w:jc w:val="both"/>
              <w:rPr>
                <w:ins w:id="10" w:author="Microsoft Office User" w:date="2016-05-25T11:54:00Z"/>
              </w:rPr>
            </w:pPr>
            <w:ins w:id="11" w:author="Microsoft Office User" w:date="2016-05-25T11:54:00Z">
              <w:r>
                <w:t xml:space="preserve">Do you prefer (x) or (y)? </w:t>
              </w:r>
            </w:ins>
          </w:p>
          <w:p w14:paraId="08213880" w14:textId="77777777" w:rsidR="00666037" w:rsidRDefault="00666037" w:rsidP="00666037">
            <w:pPr>
              <w:contextualSpacing w:val="0"/>
              <w:jc w:val="both"/>
              <w:rPr>
                <w:ins w:id="12" w:author="Microsoft Office User" w:date="2016-05-25T11:54:00Z"/>
              </w:rPr>
            </w:pPr>
            <w:ins w:id="13" w:author="Microsoft Office User" w:date="2016-05-25T11:54:00Z">
              <w:r>
                <w:t xml:space="preserve">I want to go to (x). </w:t>
              </w:r>
            </w:ins>
          </w:p>
          <w:p w14:paraId="7D814A9B" w14:textId="77777777" w:rsidR="00D462CC" w:rsidRDefault="00666037" w:rsidP="00666037">
            <w:pPr>
              <w:contextualSpacing w:val="0"/>
              <w:jc w:val="both"/>
            </w:pPr>
            <w:r>
              <w:t xml:space="preserve">Do you want to go </w:t>
            </w:r>
            <w:proofErr w:type="gramStart"/>
            <w:r>
              <w:t>to…</w:t>
            </w:r>
            <w:proofErr w:type="gramEnd"/>
          </w:p>
          <w:p w14:paraId="641820C8" w14:textId="77777777" w:rsidR="00D462CC" w:rsidRDefault="00666037">
            <w:pPr>
              <w:contextualSpacing w:val="0"/>
              <w:jc w:val="both"/>
            </w:pPr>
            <w:r>
              <w:t>Yes, I want to…</w:t>
            </w:r>
          </w:p>
          <w:p w14:paraId="0CAE77E5" w14:textId="77777777" w:rsidR="00D462CC" w:rsidRDefault="00666037">
            <w:pPr>
              <w:contextualSpacing w:val="0"/>
              <w:jc w:val="both"/>
            </w:pPr>
            <w:r>
              <w:t>No, I don’t want to…</w:t>
            </w:r>
          </w:p>
          <w:p w14:paraId="1C3A3A80" w14:textId="77777777" w:rsidR="00D462CC" w:rsidRDefault="00666037">
            <w:pPr>
              <w:contextualSpacing w:val="0"/>
              <w:jc w:val="both"/>
            </w:pPr>
            <w:r>
              <w:t>Yes, because</w:t>
            </w:r>
          </w:p>
        </w:tc>
        <w:tc>
          <w:tcPr>
            <w:tcW w:w="3599" w:type="dxa"/>
            <w:vMerge/>
          </w:tcPr>
          <w:p w14:paraId="00E2FDB8" w14:textId="77777777" w:rsidR="00D462CC" w:rsidRDefault="00D462CC">
            <w:pPr>
              <w:contextualSpacing w:val="0"/>
            </w:pPr>
          </w:p>
        </w:tc>
      </w:tr>
      <w:tr w:rsidR="00666037" w14:paraId="55E57229" w14:textId="77777777">
        <w:trPr>
          <w:trHeight w:val="280"/>
          <w:ins w:id="14" w:author="Microsoft Office User" w:date="2016-05-25T11:55:00Z"/>
        </w:trPr>
        <w:tc>
          <w:tcPr>
            <w:tcW w:w="3598" w:type="dxa"/>
            <w:gridSpan w:val="2"/>
          </w:tcPr>
          <w:p w14:paraId="7F6D73F2" w14:textId="77777777" w:rsidR="00666037" w:rsidRDefault="00666037">
            <w:pPr>
              <w:ind w:left="144"/>
              <w:rPr>
                <w:ins w:id="15" w:author="Microsoft Office User" w:date="2016-05-25T11:55:00Z"/>
              </w:rPr>
            </w:pPr>
            <w:ins w:id="16" w:author="Microsoft Office User" w:date="2016-05-25T11:55:00Z">
              <w:r>
                <w:t>Talk about what I and others like and don’t like to do</w:t>
              </w:r>
            </w:ins>
          </w:p>
        </w:tc>
        <w:tc>
          <w:tcPr>
            <w:tcW w:w="3598" w:type="dxa"/>
          </w:tcPr>
          <w:p w14:paraId="25061559" w14:textId="77777777" w:rsidR="00666037" w:rsidRDefault="00666037" w:rsidP="000D10E6">
            <w:pPr>
              <w:contextualSpacing w:val="0"/>
              <w:jc w:val="both"/>
              <w:rPr>
                <w:ins w:id="17" w:author="Microsoft Office User" w:date="2016-05-25T11:55:00Z"/>
              </w:rPr>
            </w:pPr>
            <w:ins w:id="18" w:author="Microsoft Office User" w:date="2016-05-25T11:55:00Z">
              <w:r>
                <w:t>Do you like…</w:t>
              </w:r>
            </w:ins>
          </w:p>
          <w:p w14:paraId="756DADF4" w14:textId="77777777" w:rsidR="00666037" w:rsidRDefault="00666037" w:rsidP="000D10E6">
            <w:pPr>
              <w:contextualSpacing w:val="0"/>
              <w:jc w:val="both"/>
              <w:rPr>
                <w:ins w:id="19" w:author="Microsoft Office User" w:date="2016-05-25T11:55:00Z"/>
              </w:rPr>
            </w:pPr>
            <w:ins w:id="20" w:author="Microsoft Office User" w:date="2016-05-25T11:55:00Z">
              <w:r>
                <w:t xml:space="preserve">Yes, I </w:t>
              </w:r>
              <w:proofErr w:type="gramStart"/>
              <w:r>
                <w:t>like..</w:t>
              </w:r>
              <w:proofErr w:type="gramEnd"/>
            </w:ins>
          </w:p>
          <w:p w14:paraId="0BB75371" w14:textId="77777777" w:rsidR="00666037" w:rsidRDefault="00666037" w:rsidP="00666037">
            <w:pPr>
              <w:jc w:val="both"/>
              <w:rPr>
                <w:ins w:id="21" w:author="Microsoft Office User" w:date="2016-05-25T11:55:00Z"/>
              </w:rPr>
            </w:pPr>
            <w:ins w:id="22" w:author="Microsoft Office User" w:date="2016-05-25T11:55:00Z">
              <w:r>
                <w:t>No, I don’t like</w:t>
              </w:r>
            </w:ins>
          </w:p>
        </w:tc>
        <w:tc>
          <w:tcPr>
            <w:tcW w:w="3599" w:type="dxa"/>
            <w:vMerge/>
          </w:tcPr>
          <w:p w14:paraId="1308DBD0" w14:textId="77777777" w:rsidR="00666037" w:rsidRDefault="00666037">
            <w:pPr>
              <w:rPr>
                <w:ins w:id="23" w:author="Microsoft Office User" w:date="2016-05-25T11:55:00Z"/>
              </w:rPr>
            </w:pPr>
          </w:p>
        </w:tc>
      </w:tr>
      <w:tr w:rsidR="00666037" w14:paraId="42568C1E" w14:textId="77777777">
        <w:trPr>
          <w:trHeight w:val="280"/>
        </w:trPr>
        <w:tc>
          <w:tcPr>
            <w:tcW w:w="3598" w:type="dxa"/>
            <w:gridSpan w:val="2"/>
          </w:tcPr>
          <w:p w14:paraId="5E596031" w14:textId="77777777" w:rsidR="00666037" w:rsidRDefault="00666037">
            <w:pPr>
              <w:ind w:left="144"/>
              <w:contextualSpacing w:val="0"/>
            </w:pPr>
            <w:r>
              <w:t>Talk about what I and others want to eat</w:t>
            </w:r>
          </w:p>
        </w:tc>
        <w:tc>
          <w:tcPr>
            <w:tcW w:w="3598" w:type="dxa"/>
          </w:tcPr>
          <w:p w14:paraId="25CC14B7" w14:textId="77777777" w:rsidR="00666037" w:rsidRDefault="00666037">
            <w:pPr>
              <w:contextualSpacing w:val="0"/>
              <w:jc w:val="both"/>
            </w:pPr>
            <w:r>
              <w:t>Do you want to eat (</w:t>
            </w:r>
            <w:proofErr w:type="gramStart"/>
            <w:r>
              <w:t>food)</w:t>
            </w:r>
            <w:proofErr w:type="gramEnd"/>
          </w:p>
          <w:p w14:paraId="21436CF3" w14:textId="77777777" w:rsidR="00666037" w:rsidRDefault="00666037">
            <w:pPr>
              <w:contextualSpacing w:val="0"/>
              <w:jc w:val="both"/>
            </w:pPr>
            <w:r>
              <w:t>Yes, it looks good...</w:t>
            </w:r>
          </w:p>
        </w:tc>
        <w:tc>
          <w:tcPr>
            <w:tcW w:w="3599" w:type="dxa"/>
            <w:vMerge/>
          </w:tcPr>
          <w:p w14:paraId="32B77028" w14:textId="77777777" w:rsidR="00666037" w:rsidRDefault="00666037">
            <w:pPr>
              <w:contextualSpacing w:val="0"/>
            </w:pPr>
          </w:p>
        </w:tc>
      </w:tr>
      <w:tr w:rsidR="00666037" w14:paraId="6908E506" w14:textId="77777777">
        <w:trPr>
          <w:trHeight w:val="280"/>
        </w:trPr>
        <w:tc>
          <w:tcPr>
            <w:tcW w:w="3598" w:type="dxa"/>
            <w:gridSpan w:val="2"/>
          </w:tcPr>
          <w:p w14:paraId="0D4A2FB8" w14:textId="77777777" w:rsidR="00666037" w:rsidRDefault="00666037">
            <w:pPr>
              <w:ind w:left="144"/>
              <w:contextualSpacing w:val="0"/>
              <w:jc w:val="both"/>
            </w:pPr>
            <w:r>
              <w:t>Name animals unique to Mexico</w:t>
            </w:r>
          </w:p>
        </w:tc>
        <w:tc>
          <w:tcPr>
            <w:tcW w:w="3598" w:type="dxa"/>
          </w:tcPr>
          <w:p w14:paraId="721570FE" w14:textId="77777777" w:rsidR="00666037" w:rsidRDefault="00666037">
            <w:pPr>
              <w:contextualSpacing w:val="0"/>
              <w:jc w:val="both"/>
            </w:pPr>
            <w:r>
              <w:t xml:space="preserve">What is that? </w:t>
            </w:r>
          </w:p>
          <w:p w14:paraId="3B9CC798" w14:textId="77777777" w:rsidR="00666037" w:rsidRDefault="00666037">
            <w:pPr>
              <w:contextualSpacing w:val="0"/>
              <w:jc w:val="both"/>
            </w:pPr>
            <w:r>
              <w:t>It’s …</w:t>
            </w:r>
          </w:p>
          <w:p w14:paraId="08A1EDDC" w14:textId="77777777" w:rsidR="00666037" w:rsidRDefault="00666037">
            <w:pPr>
              <w:contextualSpacing w:val="0"/>
              <w:jc w:val="both"/>
            </w:pPr>
            <w:r>
              <w:t>Indefinite articles</w:t>
            </w:r>
          </w:p>
        </w:tc>
        <w:tc>
          <w:tcPr>
            <w:tcW w:w="3599" w:type="dxa"/>
            <w:vMerge/>
          </w:tcPr>
          <w:p w14:paraId="472ECA04" w14:textId="77777777" w:rsidR="00666037" w:rsidRDefault="00666037">
            <w:pPr>
              <w:contextualSpacing w:val="0"/>
            </w:pPr>
          </w:p>
        </w:tc>
      </w:tr>
      <w:tr w:rsidR="00666037" w14:paraId="25F96D02" w14:textId="77777777">
        <w:trPr>
          <w:trHeight w:val="280"/>
        </w:trPr>
        <w:tc>
          <w:tcPr>
            <w:tcW w:w="3598" w:type="dxa"/>
            <w:gridSpan w:val="2"/>
          </w:tcPr>
          <w:p w14:paraId="154714C3" w14:textId="77777777" w:rsidR="00666037" w:rsidRDefault="00666037">
            <w:pPr>
              <w:ind w:left="144"/>
              <w:contextualSpacing w:val="0"/>
              <w:jc w:val="both"/>
            </w:pPr>
            <w:r>
              <w:t>Describe animals</w:t>
            </w:r>
          </w:p>
        </w:tc>
        <w:tc>
          <w:tcPr>
            <w:tcW w:w="3598" w:type="dxa"/>
          </w:tcPr>
          <w:p w14:paraId="62F440CC" w14:textId="77777777" w:rsidR="00666037" w:rsidRDefault="00666037">
            <w:pPr>
              <w:contextualSpacing w:val="0"/>
              <w:jc w:val="both"/>
            </w:pPr>
            <w:r>
              <w:t xml:space="preserve">Ser </w:t>
            </w:r>
          </w:p>
          <w:p w14:paraId="4F66C8A5" w14:textId="77777777" w:rsidR="00666037" w:rsidRDefault="00666037">
            <w:pPr>
              <w:contextualSpacing w:val="0"/>
              <w:jc w:val="both"/>
            </w:pPr>
            <w:r>
              <w:t>Adjectives/colors</w:t>
            </w:r>
          </w:p>
          <w:p w14:paraId="352C496B" w14:textId="77777777" w:rsidR="00666037" w:rsidRDefault="00666037">
            <w:pPr>
              <w:contextualSpacing w:val="0"/>
              <w:jc w:val="both"/>
            </w:pPr>
            <w:r>
              <w:t>Adjective agreement</w:t>
            </w:r>
          </w:p>
        </w:tc>
        <w:tc>
          <w:tcPr>
            <w:tcW w:w="3599" w:type="dxa"/>
            <w:vMerge/>
          </w:tcPr>
          <w:p w14:paraId="7F0961CA" w14:textId="77777777" w:rsidR="00666037" w:rsidRDefault="00666037">
            <w:pPr>
              <w:contextualSpacing w:val="0"/>
            </w:pPr>
          </w:p>
        </w:tc>
      </w:tr>
      <w:tr w:rsidR="00666037" w14:paraId="40B20AD5" w14:textId="77777777">
        <w:trPr>
          <w:trHeight w:val="280"/>
        </w:trPr>
        <w:tc>
          <w:tcPr>
            <w:tcW w:w="3598" w:type="dxa"/>
            <w:gridSpan w:val="2"/>
          </w:tcPr>
          <w:p w14:paraId="6CD7AB7B" w14:textId="77777777" w:rsidR="00666037" w:rsidRDefault="00666037">
            <w:pPr>
              <w:ind w:left="144"/>
              <w:contextualSpacing w:val="0"/>
              <w:jc w:val="both"/>
            </w:pPr>
            <w:r>
              <w:t>Compare flag of Mexico and US</w:t>
            </w:r>
          </w:p>
        </w:tc>
        <w:tc>
          <w:tcPr>
            <w:tcW w:w="3598" w:type="dxa"/>
          </w:tcPr>
          <w:p w14:paraId="28DA9202" w14:textId="77777777" w:rsidR="00666037" w:rsidRDefault="00666037">
            <w:pPr>
              <w:contextualSpacing w:val="0"/>
              <w:jc w:val="both"/>
            </w:pPr>
            <w:r>
              <w:t>The flag of Mexico is…, but the flag of the US is….</w:t>
            </w:r>
          </w:p>
        </w:tc>
        <w:tc>
          <w:tcPr>
            <w:tcW w:w="3599" w:type="dxa"/>
            <w:vMerge/>
          </w:tcPr>
          <w:p w14:paraId="6420282C" w14:textId="77777777" w:rsidR="00666037" w:rsidRDefault="00666037">
            <w:pPr>
              <w:contextualSpacing w:val="0"/>
            </w:pPr>
          </w:p>
        </w:tc>
      </w:tr>
      <w:tr w:rsidR="00666037" w14:paraId="08AE851C" w14:textId="77777777">
        <w:trPr>
          <w:trHeight w:val="280"/>
        </w:trPr>
        <w:tc>
          <w:tcPr>
            <w:tcW w:w="3598" w:type="dxa"/>
            <w:gridSpan w:val="2"/>
          </w:tcPr>
          <w:p w14:paraId="095667F9" w14:textId="77777777" w:rsidR="00666037" w:rsidRDefault="00666037">
            <w:pPr>
              <w:ind w:left="144"/>
              <w:contextualSpacing w:val="0"/>
              <w:jc w:val="both"/>
            </w:pPr>
            <w:r>
              <w:t>Describe places</w:t>
            </w:r>
          </w:p>
        </w:tc>
        <w:tc>
          <w:tcPr>
            <w:tcW w:w="3598" w:type="dxa"/>
          </w:tcPr>
          <w:p w14:paraId="52DF5FB9" w14:textId="77777777" w:rsidR="00666037" w:rsidRDefault="00666037">
            <w:pPr>
              <w:contextualSpacing w:val="0"/>
            </w:pPr>
            <w:r>
              <w:t xml:space="preserve">What is (name of place) like? </w:t>
            </w:r>
          </w:p>
          <w:p w14:paraId="5E6812BF" w14:textId="77777777" w:rsidR="00666037" w:rsidRDefault="00666037">
            <w:pPr>
              <w:contextualSpacing w:val="0"/>
            </w:pPr>
            <w:r>
              <w:t>It is big, small, interesting, beautiful….</w:t>
            </w:r>
          </w:p>
        </w:tc>
        <w:tc>
          <w:tcPr>
            <w:tcW w:w="3599" w:type="dxa"/>
            <w:vMerge/>
          </w:tcPr>
          <w:p w14:paraId="59A421B8" w14:textId="77777777" w:rsidR="00666037" w:rsidRDefault="00666037">
            <w:pPr>
              <w:contextualSpacing w:val="0"/>
            </w:pPr>
          </w:p>
        </w:tc>
      </w:tr>
      <w:tr w:rsidR="00666037" w14:paraId="0E4F42DF" w14:textId="77777777">
        <w:trPr>
          <w:trHeight w:val="280"/>
        </w:trPr>
        <w:tc>
          <w:tcPr>
            <w:tcW w:w="3598" w:type="dxa"/>
            <w:gridSpan w:val="2"/>
          </w:tcPr>
          <w:p w14:paraId="2A3540EA" w14:textId="77777777" w:rsidR="00666037" w:rsidRDefault="00666037">
            <w:pPr>
              <w:ind w:left="144"/>
              <w:contextualSpacing w:val="0"/>
            </w:pPr>
            <w:r>
              <w:t xml:space="preserve">Comment on what Mexico has/doesn’t </w:t>
            </w:r>
            <w:commentRangeStart w:id="24"/>
            <w:r>
              <w:t>have</w:t>
            </w:r>
            <w:commentRangeEnd w:id="24"/>
            <w:r>
              <w:rPr>
                <w:rStyle w:val="CommentReference"/>
              </w:rPr>
              <w:commentReference w:id="24"/>
            </w:r>
            <w:r>
              <w:t xml:space="preserve"> </w:t>
            </w:r>
          </w:p>
        </w:tc>
        <w:tc>
          <w:tcPr>
            <w:tcW w:w="3598" w:type="dxa"/>
          </w:tcPr>
          <w:p w14:paraId="58081E42" w14:textId="77777777" w:rsidR="00666037" w:rsidRDefault="00666037">
            <w:pPr>
              <w:contextualSpacing w:val="0"/>
              <w:jc w:val="both"/>
            </w:pPr>
            <w:r>
              <w:t>In Mexico, there is…</w:t>
            </w:r>
          </w:p>
          <w:p w14:paraId="4A7DAE3B" w14:textId="77777777" w:rsidR="00666037" w:rsidRDefault="00666037">
            <w:pPr>
              <w:contextualSpacing w:val="0"/>
              <w:jc w:val="both"/>
            </w:pPr>
            <w:r>
              <w:t xml:space="preserve">There isn’t a </w:t>
            </w:r>
          </w:p>
          <w:p w14:paraId="5291E89F" w14:textId="77777777" w:rsidR="00666037" w:rsidRDefault="00666037">
            <w:pPr>
              <w:contextualSpacing w:val="0"/>
              <w:jc w:val="both"/>
            </w:pPr>
            <w:r>
              <w:t xml:space="preserve">What makes Mexico special? </w:t>
            </w:r>
          </w:p>
        </w:tc>
        <w:tc>
          <w:tcPr>
            <w:tcW w:w="3599" w:type="dxa"/>
            <w:vMerge/>
          </w:tcPr>
          <w:p w14:paraId="4295F7C6" w14:textId="77777777" w:rsidR="00666037" w:rsidRDefault="00666037">
            <w:pPr>
              <w:contextualSpacing w:val="0"/>
            </w:pPr>
          </w:p>
        </w:tc>
      </w:tr>
      <w:tr w:rsidR="00666037" w14:paraId="508E6D7D" w14:textId="77777777">
        <w:trPr>
          <w:trHeight w:val="420"/>
        </w:trPr>
        <w:tc>
          <w:tcPr>
            <w:tcW w:w="10795" w:type="dxa"/>
            <w:gridSpan w:val="4"/>
            <w:shd w:val="clear" w:color="auto" w:fill="F2F2F2"/>
            <w:vAlign w:val="center"/>
          </w:tcPr>
          <w:p w14:paraId="11C5139F" w14:textId="77777777" w:rsidR="00666037" w:rsidRDefault="00666037">
            <w:pPr>
              <w:contextualSpacing w:val="0"/>
              <w:jc w:val="center"/>
            </w:pPr>
            <w:commentRangeStart w:id="25"/>
            <w:r>
              <w:rPr>
                <w:b/>
              </w:rPr>
              <w:t>Resources</w:t>
            </w:r>
            <w:commentRangeEnd w:id="25"/>
            <w:r>
              <w:rPr>
                <w:rStyle w:val="CommentReference"/>
              </w:rPr>
              <w:commentReference w:id="25"/>
            </w:r>
          </w:p>
        </w:tc>
      </w:tr>
      <w:tr w:rsidR="00666037" w14:paraId="55AADB54" w14:textId="77777777">
        <w:trPr>
          <w:trHeight w:val="420"/>
        </w:trPr>
        <w:tc>
          <w:tcPr>
            <w:tcW w:w="2330" w:type="dxa"/>
            <w:shd w:val="clear" w:color="auto" w:fill="F2F2F2"/>
            <w:vAlign w:val="center"/>
          </w:tcPr>
          <w:p w14:paraId="030B2D21" w14:textId="77777777" w:rsidR="00666037" w:rsidRDefault="00666037">
            <w:pPr>
              <w:contextualSpacing w:val="0"/>
            </w:pPr>
            <w:r>
              <w:rPr>
                <w:b/>
              </w:rPr>
              <w:t>Spanish</w:t>
            </w:r>
          </w:p>
        </w:tc>
        <w:tc>
          <w:tcPr>
            <w:tcW w:w="8465" w:type="dxa"/>
            <w:gridSpan w:val="3"/>
            <w:vAlign w:val="center"/>
          </w:tcPr>
          <w:p w14:paraId="5ECF00DC" w14:textId="77777777" w:rsidR="00666037" w:rsidRDefault="00666037">
            <w:pPr>
              <w:contextualSpacing w:val="0"/>
            </w:pPr>
            <w:hyperlink r:id="rId7">
              <w:r>
                <w:rPr>
                  <w:color w:val="1155CC"/>
                  <w:sz w:val="28"/>
                  <w:szCs w:val="28"/>
                  <w:u w:val="single"/>
                </w:rPr>
                <w:t>www.paismaravillas.mx</w:t>
              </w:r>
            </w:hyperlink>
          </w:p>
          <w:p w14:paraId="4660E8C4" w14:textId="77777777" w:rsidR="00666037" w:rsidRDefault="00666037">
            <w:pPr>
              <w:contextualSpacing w:val="0"/>
            </w:pPr>
          </w:p>
          <w:bookmarkStart w:id="26" w:name="h.u0iiotogxu3b" w:colFirst="0" w:colLast="0"/>
          <w:bookmarkEnd w:id="26"/>
          <w:p w14:paraId="0ECE86D1" w14:textId="77777777" w:rsidR="00666037" w:rsidRDefault="00666037">
            <w:pPr>
              <w:contextualSpacing w:val="0"/>
            </w:pPr>
            <w:r>
              <w:lastRenderedPageBreak/>
              <w:fldChar w:fldCharType="begin"/>
            </w:r>
            <w:r>
              <w:instrText xml:space="preserve"> HYPERLINK "http://www.atozteacherstuff.com/Themes/Mexico/index.shtml" \h </w:instrText>
            </w:r>
            <w:r>
              <w:fldChar w:fldCharType="separate"/>
            </w:r>
            <w:r>
              <w:rPr>
                <w:color w:val="0563C1"/>
                <w:sz w:val="28"/>
                <w:szCs w:val="28"/>
                <w:u w:val="single"/>
              </w:rPr>
              <w:t>http://www.atozteacherstuff.com/Themes/Mexico/index.shtml</w:t>
            </w:r>
            <w:r>
              <w:rPr>
                <w:color w:val="0563C1"/>
                <w:sz w:val="28"/>
                <w:szCs w:val="28"/>
                <w:u w:val="single"/>
              </w:rPr>
              <w:fldChar w:fldCharType="end"/>
            </w:r>
          </w:p>
          <w:p w14:paraId="2416AAB6" w14:textId="77777777" w:rsidR="00666037" w:rsidRDefault="00666037">
            <w:pPr>
              <w:contextualSpacing w:val="0"/>
            </w:pPr>
            <w:bookmarkStart w:id="27" w:name="h.ca9l05nw0o3" w:colFirst="0" w:colLast="0"/>
            <w:bookmarkEnd w:id="27"/>
          </w:p>
          <w:p w14:paraId="149FD718" w14:textId="77777777" w:rsidR="00666037" w:rsidRDefault="00666037">
            <w:pPr>
              <w:contextualSpacing w:val="0"/>
            </w:pPr>
            <w:r>
              <w:rPr>
                <w:b/>
              </w:rPr>
              <w:t xml:space="preserve">Link to tour of Mexico: </w:t>
            </w:r>
            <w:hyperlink r:id="rId8">
              <w:r>
                <w:rPr>
                  <w:b/>
                  <w:color w:val="1155CC"/>
                  <w:u w:val="single"/>
                </w:rPr>
                <w:t>https://www.youtube.com/watch?v=kU6nK3v9ld4</w:t>
              </w:r>
            </w:hyperlink>
          </w:p>
          <w:p w14:paraId="530B786D" w14:textId="77777777" w:rsidR="00666037" w:rsidRDefault="00666037">
            <w:pPr>
              <w:contextualSpacing w:val="0"/>
            </w:pPr>
            <w:r>
              <w:rPr>
                <w:b/>
              </w:rPr>
              <w:t xml:space="preserve">OR: </w:t>
            </w:r>
            <w:hyperlink r:id="rId9">
              <w:r>
                <w:rPr>
                  <w:b/>
                  <w:color w:val="1155CC"/>
                  <w:u w:val="single"/>
                </w:rPr>
                <w:t>https://www.youtube.com/watch?v=TGV9In3n-h0</w:t>
              </w:r>
            </w:hyperlink>
          </w:p>
          <w:p w14:paraId="7A17DD16" w14:textId="77777777" w:rsidR="00666037" w:rsidRDefault="00666037">
            <w:pPr>
              <w:contextualSpacing w:val="0"/>
            </w:pPr>
            <w:r>
              <w:rPr>
                <w:b/>
              </w:rPr>
              <w:t xml:space="preserve">OR </w:t>
            </w:r>
            <w:hyperlink r:id="rId10">
              <w:r>
                <w:rPr>
                  <w:b/>
                  <w:color w:val="1155CC"/>
                  <w:u w:val="single"/>
                </w:rPr>
                <w:t>https://www.youtube.com/watch?v=_SPz_Jpf3aA</w:t>
              </w:r>
            </w:hyperlink>
          </w:p>
          <w:p w14:paraId="00899FFD" w14:textId="77777777" w:rsidR="00666037" w:rsidRDefault="00666037">
            <w:pPr>
              <w:contextualSpacing w:val="0"/>
            </w:pPr>
          </w:p>
          <w:p w14:paraId="3ACB5E4A" w14:textId="77777777" w:rsidR="00666037" w:rsidRDefault="00666037">
            <w:pPr>
              <w:contextualSpacing w:val="0"/>
            </w:pPr>
            <w:r>
              <w:rPr>
                <w:b/>
              </w:rPr>
              <w:t>Day of the Dead</w:t>
            </w:r>
          </w:p>
          <w:p w14:paraId="26ED0B43" w14:textId="77777777" w:rsidR="00666037" w:rsidRDefault="00666037">
            <w:pPr>
              <w:contextualSpacing w:val="0"/>
            </w:pPr>
          </w:p>
          <w:p w14:paraId="6ED5C821" w14:textId="77777777" w:rsidR="00666037" w:rsidRDefault="00666037">
            <w:pPr>
              <w:contextualSpacing w:val="0"/>
            </w:pPr>
            <w:r>
              <w:rPr>
                <w:b/>
              </w:rPr>
              <w:t xml:space="preserve">Animals, wild life/Jaguar (Jaguar song :) </w:t>
            </w:r>
            <w:hyperlink r:id="rId11">
              <w:r>
                <w:rPr>
                  <w:b/>
                  <w:color w:val="1155CC"/>
                  <w:u w:val="single"/>
                </w:rPr>
                <w:t>https://www.youtube.com/watch?v=iBWy7SCm3dA</w:t>
              </w:r>
            </w:hyperlink>
            <w:r>
              <w:rPr>
                <w:b/>
              </w:rPr>
              <w:t>)</w:t>
            </w:r>
          </w:p>
          <w:p w14:paraId="1A6B7C12" w14:textId="77777777" w:rsidR="00666037" w:rsidRDefault="00666037">
            <w:pPr>
              <w:contextualSpacing w:val="0"/>
            </w:pPr>
          </w:p>
          <w:p w14:paraId="28838F8A" w14:textId="77777777" w:rsidR="00666037" w:rsidRDefault="00666037">
            <w:pPr>
              <w:contextualSpacing w:val="0"/>
            </w:pPr>
          </w:p>
          <w:p w14:paraId="5A26622B" w14:textId="77777777" w:rsidR="00666037" w:rsidRDefault="00666037">
            <w:pPr>
              <w:contextualSpacing w:val="0"/>
            </w:pPr>
            <w:r>
              <w:rPr>
                <w:b/>
              </w:rPr>
              <w:t xml:space="preserve">This video shows neat authentic life AND it includes Palacio Nacional in case we want to do Independence Day: </w:t>
            </w:r>
            <w:hyperlink r:id="rId12">
              <w:r>
                <w:rPr>
                  <w:b/>
                  <w:color w:val="1155CC"/>
                  <w:u w:val="single"/>
                </w:rPr>
                <w:t>https://www.youtube.com/watch?v=nrHtTmBNc6c</w:t>
              </w:r>
            </w:hyperlink>
          </w:p>
          <w:p w14:paraId="0D90FEF0" w14:textId="77777777" w:rsidR="00666037" w:rsidRDefault="00666037">
            <w:pPr>
              <w:contextualSpacing w:val="0"/>
            </w:pPr>
          </w:p>
          <w:p w14:paraId="0E910592" w14:textId="77777777" w:rsidR="00666037" w:rsidRDefault="00666037">
            <w:pPr>
              <w:contextualSpacing w:val="0"/>
            </w:pPr>
            <w:r>
              <w:rPr>
                <w:b/>
              </w:rPr>
              <w:t xml:space="preserve">Info on Oaxaca’s Guelaguetza: </w:t>
            </w:r>
            <w:commentRangeStart w:id="28"/>
            <w:r>
              <w:fldChar w:fldCharType="begin"/>
            </w:r>
            <w:r>
              <w:instrText xml:space="preserve"> HYPERLINK "http://www.mexonline.com/history-guelaguetza.htm" \h </w:instrText>
            </w:r>
            <w:r>
              <w:fldChar w:fldCharType="separate"/>
            </w:r>
            <w:r>
              <w:rPr>
                <w:b/>
                <w:color w:val="1155CC"/>
                <w:u w:val="single"/>
              </w:rPr>
              <w:t>http://www.mexonline.com/history-guelaguetza.htm</w:t>
            </w:r>
            <w:r>
              <w:rPr>
                <w:b/>
                <w:color w:val="1155CC"/>
                <w:u w:val="single"/>
              </w:rPr>
              <w:fldChar w:fldCharType="end"/>
            </w:r>
            <w:commentRangeEnd w:id="28"/>
            <w:r>
              <w:rPr>
                <w:rStyle w:val="CommentReference"/>
              </w:rPr>
              <w:commentReference w:id="28"/>
            </w:r>
          </w:p>
          <w:p w14:paraId="6C8F7758" w14:textId="77777777" w:rsidR="00666037" w:rsidRDefault="00666037">
            <w:pPr>
              <w:contextualSpacing w:val="0"/>
            </w:pPr>
          </w:p>
          <w:p w14:paraId="56E26BD8" w14:textId="77777777" w:rsidR="00666037" w:rsidRDefault="00666037">
            <w:pPr>
              <w:contextualSpacing w:val="0"/>
            </w:pPr>
          </w:p>
          <w:p w14:paraId="4750277E" w14:textId="77777777" w:rsidR="00666037" w:rsidRDefault="00666037">
            <w:pPr>
              <w:contextualSpacing w:val="0"/>
            </w:pPr>
            <w:r>
              <w:rPr>
                <w:b/>
                <w:u w:val="single"/>
              </w:rPr>
              <w:t>4 Locations:</w:t>
            </w:r>
          </w:p>
          <w:p w14:paraId="6907E76F" w14:textId="77777777" w:rsidR="00666037" w:rsidRDefault="00666037">
            <w:pPr>
              <w:contextualSpacing w:val="0"/>
            </w:pPr>
            <w:r>
              <w:rPr>
                <w:b/>
              </w:rPr>
              <w:t>Start with passport/introductions/feelings/greetings</w:t>
            </w:r>
          </w:p>
          <w:p w14:paraId="6F468548" w14:textId="77777777" w:rsidR="00666037" w:rsidRDefault="00666037">
            <w:pPr>
              <w:contextualSpacing w:val="0"/>
            </w:pPr>
            <w:r>
              <w:rPr>
                <w:b/>
              </w:rPr>
              <w:t>Google Earth to Mexico</w:t>
            </w:r>
          </w:p>
          <w:p w14:paraId="7F7413F0" w14:textId="77777777" w:rsidR="00666037" w:rsidRDefault="00666037">
            <w:pPr>
              <w:contextualSpacing w:val="0"/>
            </w:pPr>
            <w:r>
              <w:rPr>
                <w:b/>
              </w:rPr>
              <w:t xml:space="preserve">Show video </w:t>
            </w:r>
          </w:p>
          <w:p w14:paraId="232DD6E6" w14:textId="77777777" w:rsidR="00666037" w:rsidRDefault="00666037">
            <w:pPr>
              <w:contextualSpacing w:val="0"/>
            </w:pPr>
          </w:p>
          <w:p w14:paraId="309A0102" w14:textId="77777777" w:rsidR="00666037" w:rsidRDefault="00666037">
            <w:pPr>
              <w:contextualSpacing w:val="0"/>
            </w:pPr>
            <w:r>
              <w:rPr>
                <w:b/>
              </w:rPr>
              <w:t>Oaxaca</w:t>
            </w:r>
          </w:p>
          <w:p w14:paraId="1F258032" w14:textId="77777777" w:rsidR="00666037" w:rsidRDefault="00666037">
            <w:pPr>
              <w:contextualSpacing w:val="0"/>
            </w:pPr>
            <w:r>
              <w:rPr>
                <w:b/>
              </w:rPr>
              <w:t xml:space="preserve"> - traditional, Guelaguetza celebration, clothing, colors, animals (</w:t>
            </w:r>
            <w:commentRangeStart w:id="29"/>
            <w:r>
              <w:fldChar w:fldCharType="begin"/>
            </w:r>
            <w:r>
              <w:instrText xml:space="preserve"> HYPERLINK "https://www.youtube.com/watch?v=tzIkzsYbLyo" \h </w:instrText>
            </w:r>
            <w:r>
              <w:fldChar w:fldCharType="separate"/>
            </w:r>
            <w:r>
              <w:rPr>
                <w:b/>
                <w:color w:val="1155CC"/>
                <w:u w:val="single"/>
              </w:rPr>
              <w:t>https://www.youtub</w:t>
            </w:r>
            <w:r>
              <w:rPr>
                <w:b/>
                <w:color w:val="1155CC"/>
                <w:u w:val="single"/>
              </w:rPr>
              <w:t>e</w:t>
            </w:r>
            <w:r>
              <w:rPr>
                <w:b/>
                <w:color w:val="1155CC"/>
                <w:u w:val="single"/>
              </w:rPr>
              <w:t>.com/watch?v=tzIkzsYbLyo</w:t>
            </w:r>
            <w:r>
              <w:rPr>
                <w:b/>
                <w:color w:val="1155CC"/>
                <w:u w:val="single"/>
              </w:rPr>
              <w:fldChar w:fldCharType="end"/>
            </w:r>
            <w:commentRangeEnd w:id="29"/>
            <w:r>
              <w:rPr>
                <w:rStyle w:val="CommentReference"/>
              </w:rPr>
              <w:commentReference w:id="29"/>
            </w:r>
            <w:r>
              <w:rPr>
                <w:b/>
              </w:rPr>
              <w:t>)</w:t>
            </w:r>
          </w:p>
          <w:p w14:paraId="7CB3C92A" w14:textId="77777777" w:rsidR="00666037" w:rsidRDefault="00666037">
            <w:pPr>
              <w:numPr>
                <w:ilvl w:val="0"/>
                <w:numId w:val="5"/>
              </w:numPr>
              <w:ind w:hanging="360"/>
              <w:rPr>
                <w:b/>
              </w:rPr>
            </w:pPr>
            <w:r>
              <w:rPr>
                <w:b/>
              </w:rPr>
              <w:t>la comida</w:t>
            </w:r>
          </w:p>
          <w:p w14:paraId="183949A5" w14:textId="77777777" w:rsidR="00666037" w:rsidRDefault="00666037">
            <w:pPr>
              <w:numPr>
                <w:ilvl w:val="0"/>
                <w:numId w:val="5"/>
              </w:numPr>
              <w:ind w:hanging="360"/>
              <w:rPr>
                <w:b/>
              </w:rPr>
            </w:pPr>
            <w:r>
              <w:rPr>
                <w:b/>
              </w:rPr>
              <w:t>bailar</w:t>
            </w:r>
          </w:p>
          <w:p w14:paraId="68CAFC4E" w14:textId="77777777" w:rsidR="00666037" w:rsidRDefault="00666037">
            <w:pPr>
              <w:contextualSpacing w:val="0"/>
            </w:pPr>
          </w:p>
          <w:p w14:paraId="4E3E3379" w14:textId="77777777" w:rsidR="00666037" w:rsidRDefault="00666037">
            <w:pPr>
              <w:contextualSpacing w:val="0"/>
            </w:pPr>
            <w:r>
              <w:rPr>
                <w:b/>
              </w:rPr>
              <w:t>Yucatan Peninsula</w:t>
            </w:r>
          </w:p>
          <w:p w14:paraId="43497B74" w14:textId="77777777" w:rsidR="00666037" w:rsidRDefault="00666037">
            <w:pPr>
              <w:contextualSpacing w:val="0"/>
            </w:pPr>
            <w:r>
              <w:rPr>
                <w:b/>
              </w:rPr>
              <w:t xml:space="preserve"> - beaches, Mayan ruins, animals</w:t>
            </w:r>
          </w:p>
          <w:p w14:paraId="7511EA74" w14:textId="77777777" w:rsidR="00666037" w:rsidRDefault="00666037">
            <w:pPr>
              <w:numPr>
                <w:ilvl w:val="0"/>
                <w:numId w:val="2"/>
              </w:numPr>
              <w:ind w:hanging="360"/>
              <w:rPr>
                <w:b/>
              </w:rPr>
            </w:pPr>
            <w:r>
              <w:rPr>
                <w:b/>
              </w:rPr>
              <w:t>Animals (colors)</w:t>
            </w:r>
          </w:p>
          <w:p w14:paraId="4B5C51C3" w14:textId="77777777" w:rsidR="00666037" w:rsidRDefault="00666037">
            <w:pPr>
              <w:numPr>
                <w:ilvl w:val="0"/>
                <w:numId w:val="6"/>
              </w:numPr>
              <w:ind w:hanging="360"/>
              <w:rPr>
                <w:b/>
              </w:rPr>
            </w:pPr>
            <w:r>
              <w:rPr>
                <w:b/>
              </w:rPr>
              <w:t>Things to do on beach</w:t>
            </w:r>
          </w:p>
          <w:p w14:paraId="2FB975CA" w14:textId="77777777" w:rsidR="00666037" w:rsidRDefault="00666037">
            <w:pPr>
              <w:numPr>
                <w:ilvl w:val="0"/>
                <w:numId w:val="6"/>
              </w:numPr>
              <w:ind w:hanging="360"/>
              <w:rPr>
                <w:b/>
              </w:rPr>
            </w:pPr>
            <w:r>
              <w:rPr>
                <w:b/>
              </w:rPr>
              <w:t>Mayan ruins (look for children’s book with simple sentences)</w:t>
            </w:r>
          </w:p>
          <w:p w14:paraId="78E898F3" w14:textId="77777777" w:rsidR="00666037" w:rsidRDefault="00666037">
            <w:pPr>
              <w:contextualSpacing w:val="0"/>
            </w:pPr>
            <w:r>
              <w:rPr>
                <w:b/>
              </w:rPr>
              <w:t>Monarch Butterflies</w:t>
            </w:r>
          </w:p>
          <w:p w14:paraId="0E40A8ED" w14:textId="77777777" w:rsidR="00666037" w:rsidRDefault="00666037">
            <w:pPr>
              <w:contextualSpacing w:val="0"/>
            </w:pPr>
            <w:hyperlink r:id="rId13">
              <w:r>
                <w:rPr>
                  <w:b/>
                  <w:color w:val="1155CC"/>
                  <w:u w:val="single"/>
                </w:rPr>
                <w:t>http://www.si.edu/Imax/Movie/71?scrlybrkr=1efbb568#</w:t>
              </w:r>
            </w:hyperlink>
          </w:p>
          <w:p w14:paraId="619D4F4E" w14:textId="77777777" w:rsidR="00666037" w:rsidRDefault="00666037">
            <w:pPr>
              <w:contextualSpacing w:val="0"/>
            </w:pPr>
          </w:p>
          <w:bookmarkStart w:id="30" w:name="h.gjdgxs" w:colFirst="0" w:colLast="0"/>
          <w:bookmarkEnd w:id="30"/>
          <w:p w14:paraId="6AF860EA" w14:textId="77777777" w:rsidR="00666037" w:rsidRDefault="00666037">
            <w:pPr>
              <w:contextualSpacing w:val="0"/>
            </w:pPr>
            <w:r>
              <w:fldChar w:fldCharType="begin"/>
            </w:r>
            <w:r>
              <w:instrText xml:space="preserve"> HYPERLINK "http://www.atozteacherstuff.com/Themes/Mexico/index.shtml" \h </w:instrText>
            </w:r>
            <w:r>
              <w:fldChar w:fldCharType="separate"/>
            </w:r>
            <w:r w:rsidRPr="00666037">
              <w:rPr>
                <w:rStyle w:val="Hyperlink"/>
              </w:rPr>
              <w:t>http://www.atozteacherstuff.com/Themes/Mexico/index.shtml</w:t>
            </w:r>
            <w:r>
              <w:fldChar w:fldCharType="end"/>
            </w:r>
          </w:p>
        </w:tc>
      </w:tr>
      <w:tr w:rsidR="00666037" w14:paraId="0A1CE613" w14:textId="77777777">
        <w:trPr>
          <w:trHeight w:val="400"/>
        </w:trPr>
        <w:tc>
          <w:tcPr>
            <w:tcW w:w="10795" w:type="dxa"/>
            <w:gridSpan w:val="4"/>
            <w:shd w:val="clear" w:color="auto" w:fill="D9D9D9"/>
            <w:vAlign w:val="center"/>
          </w:tcPr>
          <w:p w14:paraId="16AD1C21" w14:textId="77777777" w:rsidR="00666037" w:rsidRDefault="00666037">
            <w:pPr>
              <w:contextualSpacing w:val="0"/>
              <w:jc w:val="center"/>
            </w:pPr>
            <w:r>
              <w:rPr>
                <w:b/>
              </w:rPr>
              <w:lastRenderedPageBreak/>
              <w:t>Stage 3: Learning Experiences</w:t>
            </w:r>
          </w:p>
        </w:tc>
      </w:tr>
      <w:tr w:rsidR="00666037" w14:paraId="507172AF" w14:textId="77777777">
        <w:trPr>
          <w:trHeight w:val="400"/>
        </w:trPr>
        <w:tc>
          <w:tcPr>
            <w:tcW w:w="2330" w:type="dxa"/>
            <w:shd w:val="clear" w:color="auto" w:fill="F2F2F2"/>
            <w:vAlign w:val="center"/>
          </w:tcPr>
          <w:p w14:paraId="11B31057" w14:textId="77777777" w:rsidR="00666037" w:rsidRDefault="00666037">
            <w:pPr>
              <w:contextualSpacing w:val="0"/>
            </w:pPr>
            <w:r>
              <w:rPr>
                <w:b/>
              </w:rPr>
              <w:t>Mode</w:t>
            </w:r>
          </w:p>
        </w:tc>
        <w:tc>
          <w:tcPr>
            <w:tcW w:w="8465" w:type="dxa"/>
            <w:gridSpan w:val="3"/>
            <w:shd w:val="clear" w:color="auto" w:fill="F2F2F2"/>
            <w:vAlign w:val="center"/>
          </w:tcPr>
          <w:p w14:paraId="1D869E3E" w14:textId="77777777" w:rsidR="00666037" w:rsidRDefault="00666037">
            <w:pPr>
              <w:contextualSpacing w:val="0"/>
            </w:pPr>
            <w:r>
              <w:rPr>
                <w:b/>
              </w:rPr>
              <w:t>Key Learning Activities/Formative Assessments</w:t>
            </w:r>
          </w:p>
        </w:tc>
      </w:tr>
      <w:tr w:rsidR="00666037" w14:paraId="70F19757" w14:textId="77777777">
        <w:trPr>
          <w:trHeight w:val="380"/>
        </w:trPr>
        <w:tc>
          <w:tcPr>
            <w:tcW w:w="2330" w:type="dxa"/>
            <w:vAlign w:val="center"/>
          </w:tcPr>
          <w:p w14:paraId="2B498C53" w14:textId="77777777" w:rsidR="00666037" w:rsidRDefault="00666037">
            <w:pPr>
              <w:contextualSpacing w:val="0"/>
            </w:pPr>
            <w:r>
              <w:rPr>
                <w:i/>
              </w:rPr>
              <w:t>Hook</w:t>
            </w:r>
          </w:p>
        </w:tc>
        <w:tc>
          <w:tcPr>
            <w:tcW w:w="8465" w:type="dxa"/>
            <w:gridSpan w:val="3"/>
            <w:vAlign w:val="center"/>
          </w:tcPr>
          <w:p w14:paraId="3F992372" w14:textId="77777777" w:rsidR="00666037" w:rsidRDefault="00666037">
            <w:pPr>
              <w:contextualSpacing w:val="0"/>
            </w:pPr>
          </w:p>
        </w:tc>
      </w:tr>
      <w:tr w:rsidR="00666037" w14:paraId="580BCA77" w14:textId="77777777">
        <w:trPr>
          <w:trHeight w:val="380"/>
        </w:trPr>
        <w:tc>
          <w:tcPr>
            <w:tcW w:w="2330" w:type="dxa"/>
            <w:vAlign w:val="center"/>
          </w:tcPr>
          <w:p w14:paraId="7F47D704" w14:textId="77777777" w:rsidR="00666037" w:rsidRDefault="00666037">
            <w:pPr>
              <w:contextualSpacing w:val="0"/>
            </w:pPr>
          </w:p>
        </w:tc>
        <w:tc>
          <w:tcPr>
            <w:tcW w:w="8465" w:type="dxa"/>
            <w:gridSpan w:val="3"/>
            <w:vAlign w:val="center"/>
          </w:tcPr>
          <w:p w14:paraId="0210C2BF" w14:textId="77777777" w:rsidR="00666037" w:rsidRDefault="00666037">
            <w:pPr>
              <w:contextualSpacing w:val="0"/>
            </w:pPr>
          </w:p>
        </w:tc>
      </w:tr>
      <w:tr w:rsidR="00666037" w14:paraId="168455BA" w14:textId="77777777">
        <w:trPr>
          <w:trHeight w:val="380"/>
        </w:trPr>
        <w:tc>
          <w:tcPr>
            <w:tcW w:w="2330" w:type="dxa"/>
            <w:vAlign w:val="center"/>
          </w:tcPr>
          <w:p w14:paraId="57631019" w14:textId="77777777" w:rsidR="00666037" w:rsidRDefault="00666037">
            <w:pPr>
              <w:contextualSpacing w:val="0"/>
            </w:pPr>
          </w:p>
        </w:tc>
        <w:tc>
          <w:tcPr>
            <w:tcW w:w="8465" w:type="dxa"/>
            <w:gridSpan w:val="3"/>
            <w:vAlign w:val="center"/>
          </w:tcPr>
          <w:p w14:paraId="0E6D69E6" w14:textId="77777777" w:rsidR="00666037" w:rsidRDefault="00666037">
            <w:pPr>
              <w:contextualSpacing w:val="0"/>
            </w:pPr>
          </w:p>
        </w:tc>
      </w:tr>
      <w:tr w:rsidR="00666037" w14:paraId="7688DB3D" w14:textId="77777777">
        <w:trPr>
          <w:trHeight w:val="380"/>
        </w:trPr>
        <w:tc>
          <w:tcPr>
            <w:tcW w:w="2330" w:type="dxa"/>
            <w:vAlign w:val="center"/>
          </w:tcPr>
          <w:p w14:paraId="6DD98ABF" w14:textId="77777777" w:rsidR="00666037" w:rsidRDefault="00666037">
            <w:pPr>
              <w:contextualSpacing w:val="0"/>
            </w:pPr>
          </w:p>
        </w:tc>
        <w:tc>
          <w:tcPr>
            <w:tcW w:w="8465" w:type="dxa"/>
            <w:gridSpan w:val="3"/>
            <w:vAlign w:val="center"/>
          </w:tcPr>
          <w:p w14:paraId="4DACBAD8" w14:textId="77777777" w:rsidR="00666037" w:rsidRDefault="00666037">
            <w:pPr>
              <w:contextualSpacing w:val="0"/>
            </w:pPr>
          </w:p>
        </w:tc>
      </w:tr>
      <w:tr w:rsidR="00666037" w14:paraId="6162B50B" w14:textId="77777777">
        <w:trPr>
          <w:trHeight w:val="380"/>
        </w:trPr>
        <w:tc>
          <w:tcPr>
            <w:tcW w:w="2330" w:type="dxa"/>
            <w:vAlign w:val="center"/>
          </w:tcPr>
          <w:p w14:paraId="7B4FAD24" w14:textId="77777777" w:rsidR="00666037" w:rsidRDefault="00666037">
            <w:pPr>
              <w:contextualSpacing w:val="0"/>
            </w:pPr>
          </w:p>
        </w:tc>
        <w:tc>
          <w:tcPr>
            <w:tcW w:w="8465" w:type="dxa"/>
            <w:gridSpan w:val="3"/>
            <w:vAlign w:val="center"/>
          </w:tcPr>
          <w:p w14:paraId="3AB23331" w14:textId="77777777" w:rsidR="00666037" w:rsidRDefault="00666037">
            <w:pPr>
              <w:contextualSpacing w:val="0"/>
            </w:pPr>
          </w:p>
        </w:tc>
      </w:tr>
      <w:tr w:rsidR="00666037" w14:paraId="1E37ED13" w14:textId="77777777">
        <w:trPr>
          <w:trHeight w:val="380"/>
        </w:trPr>
        <w:tc>
          <w:tcPr>
            <w:tcW w:w="2330" w:type="dxa"/>
            <w:vAlign w:val="center"/>
          </w:tcPr>
          <w:p w14:paraId="22C84376" w14:textId="77777777" w:rsidR="00666037" w:rsidRDefault="00666037">
            <w:pPr>
              <w:contextualSpacing w:val="0"/>
            </w:pPr>
          </w:p>
        </w:tc>
        <w:tc>
          <w:tcPr>
            <w:tcW w:w="8465" w:type="dxa"/>
            <w:gridSpan w:val="3"/>
            <w:vAlign w:val="center"/>
          </w:tcPr>
          <w:p w14:paraId="77D0BEE2" w14:textId="77777777" w:rsidR="00666037" w:rsidRDefault="00666037">
            <w:pPr>
              <w:contextualSpacing w:val="0"/>
            </w:pPr>
          </w:p>
        </w:tc>
      </w:tr>
      <w:tr w:rsidR="00666037" w14:paraId="6DCC48D8" w14:textId="77777777">
        <w:trPr>
          <w:trHeight w:val="380"/>
        </w:trPr>
        <w:tc>
          <w:tcPr>
            <w:tcW w:w="2330" w:type="dxa"/>
            <w:vAlign w:val="center"/>
          </w:tcPr>
          <w:p w14:paraId="628EA6E0" w14:textId="77777777" w:rsidR="00666037" w:rsidRDefault="00666037">
            <w:pPr>
              <w:contextualSpacing w:val="0"/>
            </w:pPr>
          </w:p>
        </w:tc>
        <w:tc>
          <w:tcPr>
            <w:tcW w:w="8465" w:type="dxa"/>
            <w:gridSpan w:val="3"/>
            <w:vAlign w:val="center"/>
          </w:tcPr>
          <w:p w14:paraId="15A4C954" w14:textId="77777777" w:rsidR="00666037" w:rsidRDefault="00666037">
            <w:pPr>
              <w:contextualSpacing w:val="0"/>
            </w:pPr>
          </w:p>
        </w:tc>
      </w:tr>
      <w:tr w:rsidR="00666037" w14:paraId="0DC985F0" w14:textId="77777777">
        <w:trPr>
          <w:trHeight w:val="380"/>
        </w:trPr>
        <w:tc>
          <w:tcPr>
            <w:tcW w:w="2330" w:type="dxa"/>
            <w:vAlign w:val="center"/>
          </w:tcPr>
          <w:p w14:paraId="5113828D" w14:textId="77777777" w:rsidR="00666037" w:rsidRDefault="00666037">
            <w:pPr>
              <w:contextualSpacing w:val="0"/>
            </w:pPr>
          </w:p>
        </w:tc>
        <w:tc>
          <w:tcPr>
            <w:tcW w:w="8465" w:type="dxa"/>
            <w:gridSpan w:val="3"/>
            <w:vAlign w:val="center"/>
          </w:tcPr>
          <w:p w14:paraId="74842D44" w14:textId="77777777" w:rsidR="00666037" w:rsidRDefault="00666037">
            <w:pPr>
              <w:contextualSpacing w:val="0"/>
            </w:pPr>
          </w:p>
        </w:tc>
      </w:tr>
    </w:tbl>
    <w:p w14:paraId="072401F6" w14:textId="77777777" w:rsidR="00D462CC" w:rsidRDefault="00D462CC"/>
    <w:p w14:paraId="0B6BEF92" w14:textId="77777777" w:rsidR="006843AF" w:rsidRDefault="006843AF"/>
    <w:p w14:paraId="46D2662A" w14:textId="77777777" w:rsidR="006843AF" w:rsidRPr="006843AF" w:rsidRDefault="006843AF">
      <w:pPr>
        <w:rPr>
          <w:b/>
        </w:rPr>
      </w:pPr>
      <w:r w:rsidRPr="006843AF">
        <w:rPr>
          <w:b/>
        </w:rPr>
        <w:t>Working notes:</w:t>
      </w:r>
    </w:p>
    <w:p w14:paraId="10A646F5" w14:textId="77777777" w:rsidR="006843AF" w:rsidRDefault="006843AF"/>
    <w:p w14:paraId="55FCD57B" w14:textId="77777777" w:rsidR="006843AF" w:rsidRPr="006843AF" w:rsidRDefault="006843AF" w:rsidP="006843AF">
      <w:pPr>
        <w:pStyle w:val="ListParagraph"/>
        <w:numPr>
          <w:ilvl w:val="0"/>
          <w:numId w:val="7"/>
        </w:numPr>
      </w:pPr>
      <w:r w:rsidRPr="006843AF">
        <w:t xml:space="preserve">Free passport template: </w:t>
      </w:r>
      <w:hyperlink r:id="rId14">
        <w:r w:rsidRPr="006843AF">
          <w:rPr>
            <w:color w:val="1155CC"/>
            <w:u w:val="single"/>
          </w:rPr>
          <w:t>https://www.teacherspayteachers.com/Product/PASSPORT-1238529</w:t>
        </w:r>
      </w:hyperlink>
    </w:p>
    <w:p w14:paraId="5F96BD87" w14:textId="77777777" w:rsidR="006843AF" w:rsidRPr="006843AF" w:rsidRDefault="006843AF" w:rsidP="006843AF">
      <w:pPr>
        <w:pStyle w:val="ListParagraph"/>
        <w:numPr>
          <w:ilvl w:val="0"/>
          <w:numId w:val="7"/>
        </w:numPr>
      </w:pPr>
      <w:r w:rsidRPr="006843AF">
        <w:t>Geography</w:t>
      </w:r>
    </w:p>
    <w:p w14:paraId="34F1C8D3" w14:textId="77777777" w:rsidR="006843AF" w:rsidRPr="006843AF" w:rsidRDefault="006843AF" w:rsidP="006843AF">
      <w:pPr>
        <w:pStyle w:val="ListParagraph"/>
        <w:numPr>
          <w:ilvl w:val="0"/>
          <w:numId w:val="7"/>
        </w:numPr>
      </w:pPr>
      <w:r w:rsidRPr="006843AF">
        <w:t>Holidays</w:t>
      </w:r>
    </w:p>
    <w:p w14:paraId="3AB205E4" w14:textId="77777777" w:rsidR="006843AF" w:rsidRPr="006843AF" w:rsidRDefault="006843AF" w:rsidP="006843AF">
      <w:pPr>
        <w:pStyle w:val="ListParagraph"/>
        <w:numPr>
          <w:ilvl w:val="0"/>
          <w:numId w:val="7"/>
        </w:numPr>
      </w:pPr>
      <w:r w:rsidRPr="006843AF">
        <w:t>Food</w:t>
      </w:r>
    </w:p>
    <w:p w14:paraId="5A98E15B" w14:textId="77777777" w:rsidR="006843AF" w:rsidRPr="006843AF" w:rsidRDefault="006843AF" w:rsidP="006843AF">
      <w:pPr>
        <w:pStyle w:val="ListParagraph"/>
        <w:numPr>
          <w:ilvl w:val="0"/>
          <w:numId w:val="7"/>
        </w:numPr>
      </w:pPr>
      <w:r w:rsidRPr="006843AF">
        <w:t>History (Mayas, Aztecas)</w:t>
      </w:r>
    </w:p>
    <w:p w14:paraId="360A3E9E" w14:textId="77777777" w:rsidR="006843AF" w:rsidRPr="006843AF" w:rsidRDefault="006843AF" w:rsidP="006843AF">
      <w:pPr>
        <w:pStyle w:val="ListParagraph"/>
        <w:numPr>
          <w:ilvl w:val="0"/>
          <w:numId w:val="7"/>
        </w:numPr>
      </w:pPr>
      <w:r w:rsidRPr="006843AF">
        <w:t>Introductions</w:t>
      </w:r>
    </w:p>
    <w:p w14:paraId="42111614" w14:textId="77777777" w:rsidR="006843AF" w:rsidRPr="006843AF" w:rsidRDefault="006843AF" w:rsidP="006843AF">
      <w:pPr>
        <w:pStyle w:val="ListParagraph"/>
        <w:numPr>
          <w:ilvl w:val="0"/>
          <w:numId w:val="7"/>
        </w:numPr>
      </w:pPr>
      <w:r w:rsidRPr="006843AF">
        <w:t>School life</w:t>
      </w:r>
    </w:p>
    <w:p w14:paraId="2488DF93" w14:textId="77777777" w:rsidR="006843AF" w:rsidRPr="006843AF" w:rsidRDefault="006843AF" w:rsidP="006843AF">
      <w:pPr>
        <w:pStyle w:val="ListParagraph"/>
        <w:numPr>
          <w:ilvl w:val="0"/>
          <w:numId w:val="7"/>
        </w:numPr>
      </w:pPr>
      <w:r w:rsidRPr="006843AF">
        <w:t>Family life</w:t>
      </w:r>
    </w:p>
    <w:p w14:paraId="31F5C9DE" w14:textId="77777777" w:rsidR="006843AF" w:rsidRPr="006843AF" w:rsidRDefault="006843AF" w:rsidP="006843AF">
      <w:pPr>
        <w:pStyle w:val="ListParagraph"/>
        <w:numPr>
          <w:ilvl w:val="0"/>
          <w:numId w:val="7"/>
        </w:numPr>
      </w:pPr>
      <w:r w:rsidRPr="006843AF">
        <w:t>Indigenous Tribes</w:t>
      </w:r>
    </w:p>
    <w:p w14:paraId="3D4E1DB8" w14:textId="77777777" w:rsidR="006843AF" w:rsidRPr="006843AF" w:rsidRDefault="006843AF" w:rsidP="006843AF">
      <w:pPr>
        <w:pStyle w:val="ListParagraph"/>
        <w:numPr>
          <w:ilvl w:val="0"/>
          <w:numId w:val="7"/>
        </w:numPr>
      </w:pPr>
      <w:r w:rsidRPr="006843AF">
        <w:t>Similarities between Mexico and Chicago</w:t>
      </w:r>
    </w:p>
    <w:p w14:paraId="78D6EE09" w14:textId="77777777" w:rsidR="006843AF" w:rsidRPr="006843AF" w:rsidRDefault="006843AF" w:rsidP="006843AF">
      <w:pPr>
        <w:pStyle w:val="ListParagraph"/>
        <w:numPr>
          <w:ilvl w:val="0"/>
          <w:numId w:val="7"/>
        </w:numPr>
      </w:pPr>
      <w:r w:rsidRPr="006843AF">
        <w:t>Kid’s life: what they play, what they like</w:t>
      </w:r>
    </w:p>
    <w:p w14:paraId="6876D96F" w14:textId="77777777" w:rsidR="006843AF" w:rsidRPr="006843AF" w:rsidRDefault="006843AF" w:rsidP="006843AF">
      <w:pPr>
        <w:pStyle w:val="ListParagraph"/>
        <w:numPr>
          <w:ilvl w:val="0"/>
          <w:numId w:val="7"/>
        </w:numPr>
      </w:pPr>
      <w:r w:rsidRPr="006843AF">
        <w:t>Landmarks and famous monuments</w:t>
      </w:r>
    </w:p>
    <w:p w14:paraId="3280756E" w14:textId="77777777" w:rsidR="006843AF" w:rsidRPr="006843AF" w:rsidRDefault="006843AF" w:rsidP="006843AF">
      <w:pPr>
        <w:pStyle w:val="ListParagraph"/>
        <w:numPr>
          <w:ilvl w:val="0"/>
          <w:numId w:val="7"/>
        </w:numPr>
      </w:pPr>
      <w:r w:rsidRPr="006843AF">
        <w:t>Monterrey - similar to America, mountains</w:t>
      </w:r>
    </w:p>
    <w:p w14:paraId="0525CB57" w14:textId="77777777" w:rsidR="006843AF" w:rsidRPr="006843AF" w:rsidRDefault="006843AF" w:rsidP="006843AF">
      <w:pPr>
        <w:pStyle w:val="ListParagraph"/>
        <w:numPr>
          <w:ilvl w:val="0"/>
          <w:numId w:val="7"/>
        </w:numPr>
      </w:pPr>
      <w:r w:rsidRPr="006843AF">
        <w:t>Mexico City - history, colors (flag)</w:t>
      </w:r>
    </w:p>
    <w:p w14:paraId="15F67BEF" w14:textId="77777777" w:rsidR="006843AF" w:rsidRPr="006843AF" w:rsidRDefault="006843AF" w:rsidP="006843AF">
      <w:pPr>
        <w:numPr>
          <w:ilvl w:val="0"/>
          <w:numId w:val="7"/>
        </w:numPr>
      </w:pPr>
      <w:r w:rsidRPr="006843AF">
        <w:t>introductions/feelings/greetings</w:t>
      </w:r>
    </w:p>
    <w:p w14:paraId="2BFD4390" w14:textId="77777777" w:rsidR="006843AF" w:rsidRPr="006843AF" w:rsidRDefault="006843AF" w:rsidP="006843AF">
      <w:pPr>
        <w:numPr>
          <w:ilvl w:val="0"/>
          <w:numId w:val="7"/>
        </w:numPr>
      </w:pPr>
      <w:r w:rsidRPr="006843AF">
        <w:t>touring the city/museums/flag of Mexico/population/compare to chicago?)</w:t>
      </w:r>
    </w:p>
    <w:p w14:paraId="2E15A695" w14:textId="77777777" w:rsidR="006843AF" w:rsidRDefault="006843AF"/>
    <w:sectPr w:rsidR="006843AF">
      <w:pgSz w:w="12240" w:h="15840"/>
      <w:pgMar w:top="720" w:right="720" w:bottom="720" w:left="720" w:header="720" w:footer="720" w:gutter="0"/>
      <w:pgNumType w:start="1"/>
      <w:cols w:space="720" w:equalWidth="0">
        <w:col w:w="9360"/>
      </w:cols>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4" w:author="Microsoft Office User" w:date="2016-05-25T09:35:00Z" w:initials="Office">
    <w:p w14:paraId="079E7361" w14:textId="77777777" w:rsidR="00666037" w:rsidRDefault="00666037">
      <w:pPr>
        <w:pStyle w:val="CommentText"/>
      </w:pPr>
      <w:r>
        <w:rPr>
          <w:rStyle w:val="CommentReference"/>
        </w:rPr>
        <w:annotationRef/>
      </w:r>
      <w:r>
        <w:t xml:space="preserve">I would probably change this one to match your presentational assessment. </w:t>
      </w:r>
    </w:p>
    <w:p w14:paraId="64BCFA59" w14:textId="77777777" w:rsidR="00666037" w:rsidRDefault="00666037">
      <w:pPr>
        <w:pStyle w:val="CommentText"/>
      </w:pPr>
    </w:p>
    <w:p w14:paraId="40DD0551" w14:textId="77777777" w:rsidR="00666037" w:rsidRDefault="00666037">
      <w:pPr>
        <w:pStyle w:val="CommentText"/>
      </w:pPr>
      <w:r>
        <w:t xml:space="preserve">Ask and answer questions about what you did in Mexico. </w:t>
      </w:r>
    </w:p>
    <w:p w14:paraId="7A21DE39" w14:textId="77777777" w:rsidR="00666037" w:rsidRDefault="00666037">
      <w:pPr>
        <w:pStyle w:val="CommentText"/>
      </w:pPr>
      <w:r>
        <w:t>Did you ….</w:t>
      </w:r>
    </w:p>
    <w:p w14:paraId="00571CD5" w14:textId="77777777" w:rsidR="00666037" w:rsidRDefault="00666037">
      <w:pPr>
        <w:pStyle w:val="CommentText"/>
      </w:pPr>
      <w:r>
        <w:t>I did, did not</w:t>
      </w:r>
      <w:proofErr w:type="gramStart"/>
      <w:r>
        <w:t>…..</w:t>
      </w:r>
      <w:proofErr w:type="gramEnd"/>
    </w:p>
  </w:comment>
  <w:comment w:id="25" w:author="Microsoft Office User" w:date="2016-05-25T09:33:00Z" w:initials="Office">
    <w:p w14:paraId="28F9CF0D" w14:textId="77777777" w:rsidR="00666037" w:rsidRDefault="00666037">
      <w:pPr>
        <w:pStyle w:val="CommentText"/>
      </w:pPr>
      <w:r>
        <w:rPr>
          <w:rStyle w:val="CommentReference"/>
        </w:rPr>
        <w:annotationRef/>
      </w:r>
      <w:r>
        <w:t xml:space="preserve">I would take time to look at these and narrow the list trying to find the “gems”. </w:t>
      </w:r>
    </w:p>
  </w:comment>
  <w:comment w:id="28" w:author="Microsoft Office User" w:date="2016-05-25T09:34:00Z" w:initials="Office">
    <w:p w14:paraId="1288FDFE" w14:textId="77777777" w:rsidR="00666037" w:rsidRDefault="00666037">
      <w:pPr>
        <w:pStyle w:val="CommentText"/>
      </w:pPr>
      <w:r>
        <w:rPr>
          <w:rStyle w:val="CommentReference"/>
        </w:rPr>
        <w:annotationRef/>
      </w:r>
      <w:r>
        <w:t xml:space="preserve">You would not use something like this unless you assigned as out of class reading. If you want to teach the festival itself, you would create a very simple story line with pictures. </w:t>
      </w:r>
    </w:p>
  </w:comment>
  <w:comment w:id="29" w:author="Microsoft Office User" w:date="2016-05-25T09:33:00Z" w:initials="Office">
    <w:p w14:paraId="2C84BA17" w14:textId="77777777" w:rsidR="00666037" w:rsidRDefault="00666037">
      <w:pPr>
        <w:pStyle w:val="CommentText"/>
      </w:pPr>
      <w:r>
        <w:rPr>
          <w:rStyle w:val="CommentReference"/>
        </w:rPr>
        <w:annotationRef/>
      </w:r>
      <w:r>
        <w:t xml:space="preserve">I watched this one, but do not feel that it gives you what you need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571CD5" w15:done="0"/>
  <w15:commentEx w15:paraId="28F9CF0D" w15:done="0"/>
  <w15:commentEx w15:paraId="1288FDFE" w15:done="0"/>
  <w15:commentEx w15:paraId="2C84BA1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041379"/>
    <w:multiLevelType w:val="multilevel"/>
    <w:tmpl w:val="8D241C3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34E60D14"/>
    <w:multiLevelType w:val="hybridMultilevel"/>
    <w:tmpl w:val="DA1C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7C15ED"/>
    <w:multiLevelType w:val="multilevel"/>
    <w:tmpl w:val="B7167EA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3DF94181"/>
    <w:multiLevelType w:val="multilevel"/>
    <w:tmpl w:val="4872CF8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3EEB082A"/>
    <w:multiLevelType w:val="multilevel"/>
    <w:tmpl w:val="E6EC87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5A0B1E1F"/>
    <w:multiLevelType w:val="multilevel"/>
    <w:tmpl w:val="90D0ED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734A22D5"/>
    <w:multiLevelType w:val="multilevel"/>
    <w:tmpl w:val="0538B2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0"/>
  </w:num>
  <w:num w:numId="3">
    <w:abstractNumId w:val="5"/>
  </w:num>
  <w:num w:numId="4">
    <w:abstractNumId w:val="4"/>
  </w:num>
  <w:num w:numId="5">
    <w:abstractNumId w:val="3"/>
  </w:num>
  <w:num w:numId="6">
    <w:abstractNumId w:val="6"/>
  </w:num>
  <w:num w:numId="7">
    <w:abstractNumId w:val="1"/>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displayBackgroundShape/>
  <w:proofState w:grammar="clean"/>
  <w:trackRevisions/>
  <w:defaultTabStop w:val="720"/>
  <w:characterSpacingControl w:val="doNotCompress"/>
  <w:compat>
    <w:compatSetting w:name="compatibilityMode" w:uri="http://schemas.microsoft.com/office/word" w:val="14"/>
  </w:compat>
  <w:rsids>
    <w:rsidRoot w:val="00D462CC"/>
    <w:rsid w:val="00666037"/>
    <w:rsid w:val="006843AF"/>
    <w:rsid w:val="007B1DF7"/>
    <w:rsid w:val="00845CA0"/>
    <w:rsid w:val="00D462CC"/>
    <w:rsid w:val="00DD5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3EDB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0">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1">
    <w:basedOn w:val="TableNormal"/>
    <w:pPr>
      <w:contextualSpacing/>
    </w:pPr>
    <w:tblPr>
      <w:tblStyleRowBandSize w:val="1"/>
      <w:tblStyleColBandSize w:val="1"/>
      <w:tblInd w:w="0" w:type="dxa"/>
      <w:tblCellMar>
        <w:top w:w="0" w:type="dxa"/>
        <w:left w:w="115" w:type="dxa"/>
        <w:bottom w:w="0" w:type="dxa"/>
        <w:right w:w="115" w:type="dxa"/>
      </w:tblCellMar>
    </w:tblPr>
  </w:style>
  <w:style w:type="paragraph" w:styleId="ListParagraph">
    <w:name w:val="List Paragraph"/>
    <w:basedOn w:val="Normal"/>
    <w:uiPriority w:val="34"/>
    <w:qFormat/>
    <w:rsid w:val="006843AF"/>
    <w:pPr>
      <w:ind w:left="720"/>
      <w:contextualSpacing/>
    </w:pPr>
  </w:style>
  <w:style w:type="character" w:styleId="CommentReference">
    <w:name w:val="annotation reference"/>
    <w:basedOn w:val="DefaultParagraphFont"/>
    <w:uiPriority w:val="99"/>
    <w:semiHidden/>
    <w:unhideWhenUsed/>
    <w:rsid w:val="007B1DF7"/>
    <w:rPr>
      <w:sz w:val="18"/>
      <w:szCs w:val="18"/>
    </w:rPr>
  </w:style>
  <w:style w:type="paragraph" w:styleId="CommentText">
    <w:name w:val="annotation text"/>
    <w:basedOn w:val="Normal"/>
    <w:link w:val="CommentTextChar"/>
    <w:uiPriority w:val="99"/>
    <w:semiHidden/>
    <w:unhideWhenUsed/>
    <w:rsid w:val="007B1DF7"/>
  </w:style>
  <w:style w:type="character" w:customStyle="1" w:styleId="CommentTextChar">
    <w:name w:val="Comment Text Char"/>
    <w:basedOn w:val="DefaultParagraphFont"/>
    <w:link w:val="CommentText"/>
    <w:uiPriority w:val="99"/>
    <w:semiHidden/>
    <w:rsid w:val="007B1DF7"/>
  </w:style>
  <w:style w:type="paragraph" w:styleId="CommentSubject">
    <w:name w:val="annotation subject"/>
    <w:basedOn w:val="CommentText"/>
    <w:next w:val="CommentText"/>
    <w:link w:val="CommentSubjectChar"/>
    <w:uiPriority w:val="99"/>
    <w:semiHidden/>
    <w:unhideWhenUsed/>
    <w:rsid w:val="007B1DF7"/>
    <w:rPr>
      <w:b/>
      <w:bCs/>
      <w:sz w:val="20"/>
      <w:szCs w:val="20"/>
    </w:rPr>
  </w:style>
  <w:style w:type="character" w:customStyle="1" w:styleId="CommentSubjectChar">
    <w:name w:val="Comment Subject Char"/>
    <w:basedOn w:val="CommentTextChar"/>
    <w:link w:val="CommentSubject"/>
    <w:uiPriority w:val="99"/>
    <w:semiHidden/>
    <w:rsid w:val="007B1DF7"/>
    <w:rPr>
      <w:b/>
      <w:bCs/>
      <w:sz w:val="20"/>
      <w:szCs w:val="20"/>
    </w:rPr>
  </w:style>
  <w:style w:type="paragraph" w:styleId="BalloonText">
    <w:name w:val="Balloon Text"/>
    <w:basedOn w:val="Normal"/>
    <w:link w:val="BalloonTextChar"/>
    <w:uiPriority w:val="99"/>
    <w:semiHidden/>
    <w:unhideWhenUsed/>
    <w:rsid w:val="007B1DF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B1DF7"/>
    <w:rPr>
      <w:rFonts w:ascii="Times New Roman" w:hAnsi="Times New Roman" w:cs="Times New Roman"/>
      <w:sz w:val="18"/>
      <w:szCs w:val="18"/>
    </w:rPr>
  </w:style>
  <w:style w:type="character" w:styleId="Hyperlink">
    <w:name w:val="Hyperlink"/>
    <w:basedOn w:val="DefaultParagraphFont"/>
    <w:uiPriority w:val="99"/>
    <w:unhideWhenUsed/>
    <w:rsid w:val="0066603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youtube.com/watch?v=iBWy7SCm3dA" TargetMode="External"/><Relationship Id="rId12" Type="http://schemas.openxmlformats.org/officeDocument/2006/relationships/hyperlink" Target="https://www.youtube.com/watch?v=nrHtTmBNc6c" TargetMode="External"/><Relationship Id="rId13" Type="http://schemas.openxmlformats.org/officeDocument/2006/relationships/hyperlink" Target="http://www.si.edu/Imax/Movie/71?scrlybrkr=1efbb568" TargetMode="External"/><Relationship Id="rId14" Type="http://schemas.openxmlformats.org/officeDocument/2006/relationships/hyperlink" Target="https://www.teacherspayteachers.com/Product/PASSPORT-1238529" TargetMode="External"/><Relationship Id="rId15" Type="http://schemas.openxmlformats.org/officeDocument/2006/relationships/fontTable" Target="fontTable.xml"/><Relationship Id="rId16" Type="http://schemas.microsoft.com/office/2011/relationships/people" Target="peop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microsoft.com/office/2011/relationships/commentsExtended" Target="commentsExtended.xml"/><Relationship Id="rId7" Type="http://schemas.openxmlformats.org/officeDocument/2006/relationships/hyperlink" Target="http://www.paismaravillas.mx" TargetMode="External"/><Relationship Id="rId8" Type="http://schemas.openxmlformats.org/officeDocument/2006/relationships/hyperlink" Target="https://www.youtube.com/watch?v=kU6nK3v9ld4" TargetMode="External"/><Relationship Id="rId9" Type="http://schemas.openxmlformats.org/officeDocument/2006/relationships/hyperlink" Target="https://www.youtube.com/watch?v=TGV9In3n-h0" TargetMode="External"/><Relationship Id="rId10" Type="http://schemas.openxmlformats.org/officeDocument/2006/relationships/hyperlink" Target="https://www.youtube.com/watch?v=_SPz_Jpf3a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842</Words>
  <Characters>4801</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2016-05-25T13:21:00Z</dcterms:created>
  <dcterms:modified xsi:type="dcterms:W3CDTF">2016-05-25T15:59:00Z</dcterms:modified>
</cp:coreProperties>
</file>